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13096" w14:textId="77777777" w:rsidR="000E19A6" w:rsidRPr="0079296D" w:rsidRDefault="000E19A6" w:rsidP="000E19A6">
      <w:pPr>
        <w:tabs>
          <w:tab w:val="left" w:pos="1215"/>
        </w:tabs>
        <w:jc w:val="center"/>
        <w:rPr>
          <w:rFonts w:ascii="Arial" w:hAnsi="Arial" w:cs="Arial"/>
          <w:b/>
          <w:sz w:val="18"/>
          <w:szCs w:val="18"/>
        </w:rPr>
      </w:pPr>
    </w:p>
    <w:p w14:paraId="2481E347" w14:textId="77777777" w:rsidR="000E19A6" w:rsidRPr="0079296D" w:rsidRDefault="000E19A6" w:rsidP="000E19A6">
      <w:pPr>
        <w:tabs>
          <w:tab w:val="left" w:pos="1215"/>
        </w:tabs>
        <w:jc w:val="center"/>
        <w:rPr>
          <w:rFonts w:ascii="Arial" w:hAnsi="Arial" w:cs="Arial"/>
          <w:b/>
          <w:sz w:val="18"/>
          <w:szCs w:val="18"/>
        </w:rPr>
      </w:pPr>
    </w:p>
    <w:p w14:paraId="25F8ED24" w14:textId="77777777" w:rsidR="000E19A6" w:rsidRPr="0079296D" w:rsidRDefault="000E19A6" w:rsidP="000E19A6">
      <w:pPr>
        <w:tabs>
          <w:tab w:val="left" w:pos="1215"/>
        </w:tabs>
        <w:jc w:val="center"/>
        <w:rPr>
          <w:rFonts w:ascii="Arial" w:hAnsi="Arial" w:cs="Arial"/>
          <w:i/>
          <w:sz w:val="18"/>
          <w:szCs w:val="18"/>
        </w:rPr>
      </w:pPr>
      <w:r w:rsidRPr="0079296D">
        <w:rPr>
          <w:rFonts w:ascii="Arial" w:hAnsi="Arial" w:cs="Arial"/>
          <w:b/>
          <w:sz w:val="18"/>
          <w:szCs w:val="18"/>
        </w:rPr>
        <w:t xml:space="preserve">DOHODA O ZACHOVANÍ MLČANLIVOSTI </w:t>
      </w:r>
    </w:p>
    <w:p w14:paraId="59AE4974" w14:textId="77777777" w:rsidR="000E19A6" w:rsidRPr="0079296D" w:rsidRDefault="000E19A6" w:rsidP="000E19A6">
      <w:pPr>
        <w:jc w:val="center"/>
        <w:rPr>
          <w:rFonts w:ascii="Arial" w:hAnsi="Arial" w:cs="Arial"/>
          <w:i/>
          <w:sz w:val="18"/>
          <w:szCs w:val="18"/>
        </w:rPr>
      </w:pPr>
    </w:p>
    <w:p w14:paraId="0E44DD02" w14:textId="77777777" w:rsidR="000E19A6" w:rsidRPr="0079296D" w:rsidRDefault="000E19A6" w:rsidP="000E19A6">
      <w:pPr>
        <w:jc w:val="center"/>
        <w:rPr>
          <w:rFonts w:ascii="Arial" w:hAnsi="Arial" w:cs="Arial"/>
          <w:i/>
          <w:sz w:val="18"/>
          <w:szCs w:val="18"/>
        </w:rPr>
      </w:pPr>
      <w:r w:rsidRPr="0079296D">
        <w:rPr>
          <w:rFonts w:ascii="Arial" w:hAnsi="Arial" w:cs="Arial"/>
          <w:i/>
          <w:sz w:val="18"/>
          <w:szCs w:val="18"/>
        </w:rPr>
        <w:t>(ďalej len “</w:t>
      </w:r>
      <w:r w:rsidRPr="0079296D">
        <w:rPr>
          <w:rFonts w:ascii="Arial" w:hAnsi="Arial" w:cs="Arial"/>
          <w:b/>
          <w:i/>
          <w:sz w:val="18"/>
          <w:szCs w:val="18"/>
        </w:rPr>
        <w:t>dohoda</w:t>
      </w:r>
      <w:r w:rsidRPr="0079296D">
        <w:rPr>
          <w:rFonts w:ascii="Arial" w:hAnsi="Arial" w:cs="Arial"/>
          <w:i/>
          <w:sz w:val="18"/>
          <w:szCs w:val="18"/>
        </w:rPr>
        <w:t>“)</w:t>
      </w:r>
    </w:p>
    <w:p w14:paraId="02DF3E7E" w14:textId="77777777" w:rsidR="000E19A6" w:rsidRPr="0079296D" w:rsidRDefault="000E19A6" w:rsidP="000E19A6">
      <w:pPr>
        <w:jc w:val="center"/>
        <w:rPr>
          <w:rFonts w:ascii="Arial" w:hAnsi="Arial" w:cs="Arial"/>
          <w:sz w:val="18"/>
          <w:szCs w:val="18"/>
        </w:rPr>
      </w:pPr>
    </w:p>
    <w:p w14:paraId="496D140E" w14:textId="77777777" w:rsidR="000E19A6" w:rsidRPr="0079296D" w:rsidRDefault="000E19A6" w:rsidP="000E19A6">
      <w:pPr>
        <w:jc w:val="center"/>
        <w:rPr>
          <w:rFonts w:ascii="Arial" w:hAnsi="Arial" w:cs="Arial"/>
          <w:sz w:val="18"/>
          <w:szCs w:val="18"/>
        </w:rPr>
      </w:pPr>
    </w:p>
    <w:p w14:paraId="78A74456" w14:textId="77777777" w:rsidR="000E19A6" w:rsidRPr="0079296D" w:rsidRDefault="000E19A6" w:rsidP="000E19A6">
      <w:pPr>
        <w:jc w:val="center"/>
        <w:rPr>
          <w:rFonts w:ascii="Arial" w:hAnsi="Arial" w:cs="Arial"/>
          <w:sz w:val="18"/>
          <w:szCs w:val="18"/>
        </w:rPr>
      </w:pPr>
      <w:r w:rsidRPr="0079296D">
        <w:rPr>
          <w:rFonts w:ascii="Arial" w:hAnsi="Arial" w:cs="Arial"/>
          <w:sz w:val="18"/>
          <w:szCs w:val="18"/>
        </w:rPr>
        <w:t xml:space="preserve">uzavretá podľa ustanovení § 269 ods. 2 a § 271 Obchodného zákonníka </w:t>
      </w:r>
    </w:p>
    <w:p w14:paraId="43F593A0" w14:textId="77777777" w:rsidR="000E19A6" w:rsidRPr="0079296D" w:rsidRDefault="000E19A6" w:rsidP="000E19A6">
      <w:pPr>
        <w:jc w:val="center"/>
        <w:rPr>
          <w:rFonts w:ascii="Arial" w:hAnsi="Arial" w:cs="Arial"/>
          <w:sz w:val="18"/>
          <w:szCs w:val="18"/>
        </w:rPr>
      </w:pPr>
    </w:p>
    <w:p w14:paraId="3F2D28AF" w14:textId="77777777" w:rsidR="000E19A6" w:rsidRPr="0079296D" w:rsidRDefault="000E19A6" w:rsidP="000E19A6">
      <w:pPr>
        <w:jc w:val="center"/>
        <w:rPr>
          <w:rFonts w:ascii="Arial" w:hAnsi="Arial" w:cs="Arial"/>
          <w:sz w:val="18"/>
          <w:szCs w:val="18"/>
        </w:rPr>
      </w:pPr>
    </w:p>
    <w:p w14:paraId="427E86F5" w14:textId="77777777" w:rsidR="000E19A6" w:rsidRPr="0079296D" w:rsidRDefault="000E19A6" w:rsidP="000E19A6">
      <w:pPr>
        <w:jc w:val="center"/>
        <w:rPr>
          <w:rFonts w:ascii="Arial" w:hAnsi="Arial" w:cs="Arial"/>
          <w:sz w:val="18"/>
          <w:szCs w:val="18"/>
        </w:rPr>
      </w:pPr>
      <w:r w:rsidRPr="0079296D">
        <w:rPr>
          <w:rFonts w:ascii="Arial" w:hAnsi="Arial" w:cs="Arial"/>
          <w:sz w:val="18"/>
          <w:szCs w:val="18"/>
        </w:rPr>
        <w:t xml:space="preserve">medzi: </w:t>
      </w:r>
    </w:p>
    <w:p w14:paraId="0B0C467D" w14:textId="77777777" w:rsidR="000E19A6" w:rsidRPr="0079296D" w:rsidRDefault="000E19A6" w:rsidP="000E19A6">
      <w:pPr>
        <w:jc w:val="both"/>
        <w:rPr>
          <w:rFonts w:ascii="Arial" w:hAnsi="Arial" w:cs="Arial"/>
          <w:sz w:val="18"/>
          <w:szCs w:val="18"/>
        </w:rPr>
      </w:pPr>
    </w:p>
    <w:p w14:paraId="70F8E8F2" w14:textId="77777777" w:rsidR="000E19A6" w:rsidRPr="0079296D" w:rsidRDefault="000E19A6" w:rsidP="000E19A6">
      <w:pPr>
        <w:jc w:val="both"/>
        <w:rPr>
          <w:rFonts w:ascii="Arial" w:hAnsi="Arial" w:cs="Arial"/>
          <w:sz w:val="18"/>
          <w:szCs w:val="18"/>
        </w:rPr>
      </w:pPr>
    </w:p>
    <w:p w14:paraId="180D8D51" w14:textId="77777777" w:rsidR="000E19A6" w:rsidRPr="0079296D" w:rsidRDefault="000E19A6" w:rsidP="000E19A6">
      <w:pPr>
        <w:jc w:val="both"/>
        <w:rPr>
          <w:rFonts w:ascii="Arial" w:hAnsi="Arial" w:cs="Arial"/>
          <w:b/>
          <w:sz w:val="18"/>
          <w:szCs w:val="18"/>
        </w:rPr>
      </w:pPr>
    </w:p>
    <w:p w14:paraId="5AF32A93" w14:textId="77777777" w:rsidR="000E19A6" w:rsidRPr="0079296D" w:rsidRDefault="000E19A6" w:rsidP="000E19A6">
      <w:pPr>
        <w:tabs>
          <w:tab w:val="left" w:pos="1800"/>
        </w:tabs>
        <w:rPr>
          <w:rFonts w:ascii="Arial" w:hAnsi="Arial" w:cs="Arial"/>
          <w:b/>
          <w:sz w:val="18"/>
          <w:szCs w:val="18"/>
        </w:rPr>
      </w:pPr>
      <w:r w:rsidRPr="0079296D">
        <w:rPr>
          <w:rFonts w:ascii="Arial" w:hAnsi="Arial" w:cs="Arial"/>
          <w:sz w:val="18"/>
          <w:szCs w:val="18"/>
        </w:rPr>
        <w:t>obchodné meno:</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roofErr w:type="spellStart"/>
      <w:r w:rsidRPr="0079296D">
        <w:rPr>
          <w:rFonts w:ascii="Arial" w:hAnsi="Arial" w:cs="Arial"/>
          <w:b/>
          <w:sz w:val="18"/>
          <w:szCs w:val="18"/>
        </w:rPr>
        <w:t>eustream</w:t>
      </w:r>
      <w:proofErr w:type="spellEnd"/>
      <w:r w:rsidRPr="0079296D">
        <w:rPr>
          <w:rFonts w:ascii="Arial" w:hAnsi="Arial" w:cs="Arial"/>
          <w:b/>
          <w:sz w:val="18"/>
          <w:szCs w:val="18"/>
        </w:rPr>
        <w:t xml:space="preserve">, </w:t>
      </w:r>
      <w:proofErr w:type="spellStart"/>
      <w:r w:rsidRPr="0079296D">
        <w:rPr>
          <w:rFonts w:ascii="Arial" w:hAnsi="Arial" w:cs="Arial"/>
          <w:b/>
          <w:sz w:val="18"/>
          <w:szCs w:val="18"/>
        </w:rPr>
        <w:t>a.s</w:t>
      </w:r>
      <w:proofErr w:type="spellEnd"/>
      <w:r w:rsidRPr="0079296D">
        <w:rPr>
          <w:rFonts w:ascii="Arial" w:hAnsi="Arial" w:cs="Arial"/>
          <w:b/>
          <w:sz w:val="18"/>
          <w:szCs w:val="18"/>
        </w:rPr>
        <w:t>.</w:t>
      </w:r>
    </w:p>
    <w:p w14:paraId="3DB5348D" w14:textId="77777777"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 xml:space="preserve">sídlo: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roofErr w:type="spellStart"/>
      <w:r w:rsidRPr="0079296D">
        <w:rPr>
          <w:rFonts w:ascii="Arial" w:hAnsi="Arial" w:cs="Arial"/>
          <w:sz w:val="18"/>
          <w:szCs w:val="18"/>
        </w:rPr>
        <w:t>Votrubova</w:t>
      </w:r>
      <w:proofErr w:type="spellEnd"/>
      <w:r w:rsidRPr="0079296D">
        <w:rPr>
          <w:rFonts w:ascii="Arial" w:hAnsi="Arial" w:cs="Arial"/>
          <w:sz w:val="18"/>
          <w:szCs w:val="18"/>
        </w:rPr>
        <w:t xml:space="preserve"> 11/A, 821 09</w:t>
      </w:r>
      <w:r w:rsidRPr="0079296D">
        <w:rPr>
          <w:rFonts w:ascii="Arial" w:hAnsi="Arial" w:cs="Arial"/>
          <w:b/>
          <w:sz w:val="18"/>
          <w:szCs w:val="18"/>
        </w:rPr>
        <w:t xml:space="preserve"> Bratislava</w:t>
      </w:r>
      <w:r w:rsidRPr="0079296D">
        <w:rPr>
          <w:rFonts w:ascii="Arial" w:hAnsi="Arial" w:cs="Arial"/>
          <w:sz w:val="18"/>
          <w:szCs w:val="18"/>
        </w:rPr>
        <w:br/>
        <w:t xml:space="preserve">IČO: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 xml:space="preserve">35 910 712 </w:t>
      </w:r>
    </w:p>
    <w:p w14:paraId="6BADD552" w14:textId="77777777"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zapísaný:</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 xml:space="preserve">v Obchodnom registri Okresného súdu Bratislava I, </w:t>
      </w:r>
    </w:p>
    <w:p w14:paraId="06DD8B4D" w14:textId="77777777"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Oddiel Sa, Vložka č. 3480/B</w:t>
      </w:r>
    </w:p>
    <w:p w14:paraId="7C35BAA6" w14:textId="77777777" w:rsidR="004B6794" w:rsidRDefault="000E19A6" w:rsidP="004B6794">
      <w:pPr>
        <w:ind w:left="2835"/>
        <w:jc w:val="both"/>
        <w:rPr>
          <w:rFonts w:ascii="Arial" w:hAnsi="Arial" w:cs="Arial"/>
          <w:sz w:val="18"/>
          <w:szCs w:val="18"/>
        </w:rPr>
      </w:pPr>
      <w:r w:rsidRPr="0079296D">
        <w:rPr>
          <w:rFonts w:ascii="Arial" w:hAnsi="Arial" w:cs="Arial"/>
          <w:sz w:val="18"/>
          <w:szCs w:val="18"/>
        </w:rPr>
        <w:t>v mene ktorého koná:</w:t>
      </w:r>
      <w:r w:rsidRPr="0079296D">
        <w:rPr>
          <w:rFonts w:ascii="Arial" w:hAnsi="Arial" w:cs="Arial"/>
          <w:sz w:val="18"/>
          <w:szCs w:val="18"/>
        </w:rPr>
        <w:tab/>
      </w:r>
      <w:r w:rsidRPr="0079296D">
        <w:rPr>
          <w:rFonts w:ascii="Arial" w:hAnsi="Arial" w:cs="Arial"/>
          <w:sz w:val="18"/>
          <w:szCs w:val="18"/>
        </w:rPr>
        <w:tab/>
      </w:r>
    </w:p>
    <w:p w14:paraId="261AFCB9" w14:textId="77777777" w:rsidR="000E19A6" w:rsidRPr="0079296D" w:rsidRDefault="000E19A6" w:rsidP="00D40283">
      <w:pPr>
        <w:tabs>
          <w:tab w:val="left" w:pos="1800"/>
        </w:tabs>
        <w:rPr>
          <w:rFonts w:ascii="Arial" w:hAnsi="Arial" w:cs="Arial"/>
          <w:sz w:val="18"/>
          <w:szCs w:val="18"/>
        </w:rPr>
      </w:pPr>
    </w:p>
    <w:p w14:paraId="745E1082" w14:textId="77777777" w:rsidR="000E19A6" w:rsidRPr="0079296D" w:rsidRDefault="000E19A6" w:rsidP="000E19A6">
      <w:pPr>
        <w:ind w:left="709" w:right="567" w:hanging="709"/>
        <w:jc w:val="both"/>
        <w:rPr>
          <w:rFonts w:ascii="Arial" w:hAnsi="Arial" w:cs="Arial"/>
          <w:sz w:val="18"/>
          <w:szCs w:val="18"/>
        </w:rPr>
      </w:pPr>
      <w:r w:rsidRPr="0079296D">
        <w:rPr>
          <w:rFonts w:ascii="Arial" w:hAnsi="Arial" w:cs="Arial"/>
          <w:sz w:val="18"/>
          <w:szCs w:val="18"/>
        </w:rPr>
        <w:t>(ďalej len “„P</w:t>
      </w:r>
      <w:r w:rsidRPr="0079296D">
        <w:rPr>
          <w:rFonts w:ascii="Arial" w:hAnsi="Arial" w:cs="Arial"/>
          <w:b/>
          <w:sz w:val="18"/>
          <w:szCs w:val="18"/>
        </w:rPr>
        <w:t>oskytujúca strana</w:t>
      </w:r>
      <w:r w:rsidRPr="0079296D">
        <w:rPr>
          <w:rFonts w:ascii="Arial" w:hAnsi="Arial" w:cs="Arial"/>
          <w:sz w:val="18"/>
          <w:szCs w:val="18"/>
        </w:rPr>
        <w:t>“)</w:t>
      </w:r>
    </w:p>
    <w:p w14:paraId="57AC3A1F" w14:textId="77777777" w:rsidR="000E19A6" w:rsidRPr="0079296D" w:rsidRDefault="000E19A6" w:rsidP="000E19A6">
      <w:pPr>
        <w:ind w:left="709" w:right="567" w:hanging="709"/>
        <w:jc w:val="both"/>
        <w:rPr>
          <w:rFonts w:ascii="Arial" w:hAnsi="Arial" w:cs="Arial"/>
          <w:sz w:val="18"/>
          <w:szCs w:val="18"/>
        </w:rPr>
      </w:pPr>
    </w:p>
    <w:p w14:paraId="053E8A83" w14:textId="77777777" w:rsidR="000E19A6" w:rsidRPr="0079296D" w:rsidRDefault="000E19A6" w:rsidP="000E19A6">
      <w:pPr>
        <w:ind w:left="709" w:right="567" w:hanging="709"/>
        <w:jc w:val="both"/>
        <w:rPr>
          <w:rFonts w:ascii="Arial" w:hAnsi="Arial" w:cs="Arial"/>
          <w:sz w:val="18"/>
          <w:szCs w:val="18"/>
        </w:rPr>
      </w:pPr>
      <w:r w:rsidRPr="0079296D">
        <w:rPr>
          <w:rFonts w:ascii="Arial" w:hAnsi="Arial" w:cs="Arial"/>
          <w:sz w:val="18"/>
          <w:szCs w:val="18"/>
        </w:rPr>
        <w:t>a</w:t>
      </w:r>
    </w:p>
    <w:p w14:paraId="4B546F7F" w14:textId="77777777" w:rsidR="000E19A6" w:rsidRPr="0079296D" w:rsidRDefault="000E19A6" w:rsidP="000E19A6">
      <w:pPr>
        <w:jc w:val="both"/>
        <w:rPr>
          <w:rFonts w:ascii="Arial" w:hAnsi="Arial" w:cs="Arial"/>
          <w:sz w:val="18"/>
          <w:szCs w:val="18"/>
        </w:rPr>
      </w:pPr>
    </w:p>
    <w:p w14:paraId="014645EA" w14:textId="7497D7A7" w:rsidR="000E19A6" w:rsidRPr="0079296D" w:rsidRDefault="000E19A6" w:rsidP="000E19A6">
      <w:pPr>
        <w:tabs>
          <w:tab w:val="left" w:pos="1800"/>
        </w:tabs>
        <w:rPr>
          <w:rFonts w:ascii="Arial" w:hAnsi="Arial" w:cs="Arial"/>
          <w:b/>
          <w:sz w:val="18"/>
          <w:szCs w:val="18"/>
        </w:rPr>
      </w:pPr>
      <w:r w:rsidRPr="0079296D">
        <w:rPr>
          <w:rFonts w:ascii="Arial" w:hAnsi="Arial" w:cs="Arial"/>
          <w:sz w:val="18"/>
          <w:szCs w:val="18"/>
        </w:rPr>
        <w:t>obchodné meno:</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7FF4CF43" w14:textId="00390B19" w:rsidR="00AF0FB7" w:rsidRDefault="000E19A6" w:rsidP="000E19A6">
      <w:pPr>
        <w:tabs>
          <w:tab w:val="left" w:pos="1800"/>
        </w:tabs>
        <w:rPr>
          <w:rFonts w:ascii="Arial" w:hAnsi="Arial" w:cs="Arial"/>
          <w:b/>
          <w:sz w:val="18"/>
          <w:szCs w:val="18"/>
        </w:rPr>
      </w:pPr>
      <w:r w:rsidRPr="0079296D">
        <w:rPr>
          <w:rFonts w:ascii="Arial" w:hAnsi="Arial" w:cs="Arial"/>
          <w:sz w:val="18"/>
          <w:szCs w:val="18"/>
        </w:rPr>
        <w:t xml:space="preserve">sídlo: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6DC03274" w14:textId="5D77E913" w:rsidR="000E19A6" w:rsidRPr="0079296D" w:rsidRDefault="00AF0FB7" w:rsidP="000E19A6">
      <w:pPr>
        <w:tabs>
          <w:tab w:val="left" w:pos="1800"/>
        </w:tabs>
        <w:rPr>
          <w:rFonts w:ascii="Arial" w:hAnsi="Arial" w:cs="Arial"/>
          <w:sz w:val="18"/>
          <w:szCs w:val="18"/>
        </w:rPr>
      </w:pPr>
      <w:r>
        <w:rPr>
          <w:rFonts w:ascii="Arial" w:hAnsi="Arial" w:cs="Arial"/>
          <w:sz w:val="18"/>
          <w:szCs w:val="18"/>
        </w:rPr>
        <w:tab/>
      </w:r>
      <w:r>
        <w:rPr>
          <w:rFonts w:ascii="Arial" w:hAnsi="Arial" w:cs="Arial"/>
          <w:sz w:val="18"/>
          <w:szCs w:val="18"/>
        </w:rPr>
        <w:tab/>
      </w:r>
      <w:r w:rsidR="00247460">
        <w:rPr>
          <w:rFonts w:ascii="Arial" w:hAnsi="Arial" w:cs="Arial"/>
          <w:sz w:val="18"/>
          <w:szCs w:val="18"/>
        </w:rPr>
        <w:tab/>
      </w:r>
      <w:r w:rsidR="000E19A6" w:rsidRPr="0079296D">
        <w:rPr>
          <w:rFonts w:ascii="Arial" w:hAnsi="Arial" w:cs="Arial"/>
          <w:sz w:val="18"/>
          <w:szCs w:val="18"/>
        </w:rPr>
        <w:br/>
        <w:t xml:space="preserve">IČO: </w:t>
      </w:r>
      <w:r w:rsidR="000E19A6" w:rsidRPr="0079296D">
        <w:rPr>
          <w:rFonts w:ascii="Arial" w:hAnsi="Arial" w:cs="Arial"/>
          <w:sz w:val="18"/>
          <w:szCs w:val="18"/>
        </w:rPr>
        <w:tab/>
      </w:r>
      <w:r w:rsidR="000E19A6" w:rsidRPr="0079296D">
        <w:rPr>
          <w:rFonts w:ascii="Arial" w:hAnsi="Arial" w:cs="Arial"/>
          <w:sz w:val="18"/>
          <w:szCs w:val="18"/>
        </w:rPr>
        <w:tab/>
      </w:r>
      <w:r w:rsidR="000E19A6" w:rsidRPr="0079296D">
        <w:rPr>
          <w:rFonts w:ascii="Arial" w:hAnsi="Arial" w:cs="Arial"/>
          <w:sz w:val="18"/>
          <w:szCs w:val="18"/>
        </w:rPr>
        <w:tab/>
      </w:r>
    </w:p>
    <w:p w14:paraId="015C6DED" w14:textId="5C355797" w:rsidR="000E19A6" w:rsidRPr="0079296D" w:rsidRDefault="000E19A6" w:rsidP="008F6470">
      <w:pPr>
        <w:tabs>
          <w:tab w:val="left" w:pos="1800"/>
        </w:tabs>
        <w:rPr>
          <w:rFonts w:ascii="Arial" w:hAnsi="Arial" w:cs="Arial"/>
          <w:sz w:val="18"/>
          <w:szCs w:val="18"/>
        </w:rPr>
      </w:pPr>
      <w:r w:rsidRPr="0079296D">
        <w:rPr>
          <w:rFonts w:ascii="Arial" w:hAnsi="Arial" w:cs="Arial"/>
          <w:sz w:val="18"/>
          <w:szCs w:val="18"/>
        </w:rPr>
        <w:t>zapísaný:</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51F1D239" w14:textId="056E25F5"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v mene ktorého koná:</w:t>
      </w:r>
      <w:r w:rsidRPr="0079296D">
        <w:rPr>
          <w:rFonts w:ascii="Arial" w:hAnsi="Arial" w:cs="Arial"/>
          <w:sz w:val="18"/>
          <w:szCs w:val="18"/>
        </w:rPr>
        <w:tab/>
      </w:r>
      <w:r w:rsidRPr="0079296D">
        <w:rPr>
          <w:rFonts w:ascii="Arial" w:hAnsi="Arial" w:cs="Arial"/>
          <w:sz w:val="18"/>
          <w:szCs w:val="18"/>
        </w:rPr>
        <w:tab/>
      </w:r>
      <w:r>
        <w:rPr>
          <w:rFonts w:ascii="Arial" w:hAnsi="Arial" w:cs="Arial"/>
          <w:sz w:val="18"/>
          <w:szCs w:val="18"/>
        </w:rPr>
        <w:t xml:space="preserve">              </w:t>
      </w:r>
    </w:p>
    <w:p w14:paraId="451AA63B" w14:textId="77777777" w:rsidR="000E19A6" w:rsidRPr="0079296D" w:rsidRDefault="000E19A6" w:rsidP="000E19A6">
      <w:pPr>
        <w:jc w:val="both"/>
        <w:rPr>
          <w:rFonts w:ascii="Arial" w:hAnsi="Arial" w:cs="Arial"/>
          <w:sz w:val="18"/>
          <w:szCs w:val="18"/>
        </w:rPr>
      </w:pPr>
    </w:p>
    <w:p w14:paraId="2A67FC5A" w14:textId="77777777" w:rsidR="000E19A6" w:rsidRPr="0079296D" w:rsidRDefault="000E19A6" w:rsidP="000E19A6">
      <w:pPr>
        <w:jc w:val="both"/>
        <w:rPr>
          <w:rFonts w:ascii="Arial" w:hAnsi="Arial" w:cs="Arial"/>
          <w:sz w:val="18"/>
          <w:szCs w:val="18"/>
        </w:rPr>
      </w:pPr>
      <w:r w:rsidRPr="0079296D">
        <w:rPr>
          <w:rFonts w:ascii="Arial" w:hAnsi="Arial" w:cs="Arial"/>
          <w:sz w:val="18"/>
          <w:szCs w:val="18"/>
        </w:rPr>
        <w:t>(ďalej len “</w:t>
      </w:r>
      <w:r w:rsidRPr="0079296D">
        <w:rPr>
          <w:rFonts w:ascii="Arial" w:hAnsi="Arial" w:cs="Arial"/>
          <w:b/>
          <w:sz w:val="18"/>
          <w:szCs w:val="18"/>
        </w:rPr>
        <w:t>Prijímajúca stran</w:t>
      </w:r>
      <w:r w:rsidRPr="0079296D">
        <w:rPr>
          <w:rFonts w:ascii="Arial" w:hAnsi="Arial" w:cs="Arial"/>
          <w:sz w:val="18"/>
          <w:szCs w:val="18"/>
        </w:rPr>
        <w:t>a“),</w:t>
      </w:r>
    </w:p>
    <w:p w14:paraId="7248D724" w14:textId="77777777" w:rsidR="000E19A6" w:rsidRPr="0079296D" w:rsidRDefault="000E19A6" w:rsidP="000E19A6">
      <w:pPr>
        <w:ind w:left="720" w:hanging="720"/>
        <w:jc w:val="both"/>
        <w:rPr>
          <w:rFonts w:ascii="Arial" w:hAnsi="Arial" w:cs="Arial"/>
          <w:sz w:val="18"/>
          <w:szCs w:val="18"/>
        </w:rPr>
      </w:pPr>
    </w:p>
    <w:p w14:paraId="6F728719" w14:textId="77777777" w:rsidR="000E19A6" w:rsidRPr="0079296D" w:rsidRDefault="000E19A6" w:rsidP="000E19A6">
      <w:pPr>
        <w:pStyle w:val="Zkladntext"/>
        <w:numPr>
          <w:ilvl w:val="12"/>
          <w:numId w:val="0"/>
        </w:numPr>
        <w:rPr>
          <w:rFonts w:ascii="Arial" w:hAnsi="Arial" w:cs="Arial"/>
          <w:sz w:val="18"/>
          <w:szCs w:val="18"/>
        </w:rPr>
      </w:pPr>
      <w:r w:rsidRPr="0079296D">
        <w:rPr>
          <w:rFonts w:ascii="Arial" w:hAnsi="Arial" w:cs="Arial"/>
          <w:sz w:val="18"/>
          <w:szCs w:val="18"/>
        </w:rPr>
        <w:t>(ďalej spoločne len “</w:t>
      </w:r>
      <w:r w:rsidRPr="0079296D">
        <w:rPr>
          <w:rFonts w:ascii="Arial" w:hAnsi="Arial" w:cs="Arial"/>
          <w:b/>
          <w:bCs/>
          <w:i/>
          <w:iCs/>
          <w:sz w:val="18"/>
          <w:szCs w:val="18"/>
        </w:rPr>
        <w:t>zmluvné strany</w:t>
      </w:r>
      <w:r w:rsidRPr="0079296D">
        <w:rPr>
          <w:rFonts w:ascii="Arial" w:hAnsi="Arial" w:cs="Arial"/>
          <w:sz w:val="18"/>
          <w:szCs w:val="18"/>
        </w:rPr>
        <w:t>“)</w:t>
      </w:r>
    </w:p>
    <w:p w14:paraId="17B5B036" w14:textId="77777777" w:rsidR="000E19A6" w:rsidRPr="0079296D" w:rsidRDefault="000E19A6" w:rsidP="000E19A6">
      <w:pPr>
        <w:ind w:left="720" w:hanging="720"/>
        <w:jc w:val="both"/>
        <w:rPr>
          <w:rFonts w:ascii="Arial" w:hAnsi="Arial" w:cs="Arial"/>
          <w:sz w:val="18"/>
          <w:szCs w:val="18"/>
        </w:rPr>
      </w:pPr>
    </w:p>
    <w:p w14:paraId="3035D146" w14:textId="77777777" w:rsidR="000E19A6" w:rsidRPr="0079296D" w:rsidRDefault="000E19A6" w:rsidP="000E19A6">
      <w:pPr>
        <w:ind w:left="720" w:hanging="720"/>
        <w:jc w:val="both"/>
        <w:rPr>
          <w:rFonts w:ascii="Arial" w:hAnsi="Arial" w:cs="Arial"/>
          <w:sz w:val="18"/>
          <w:szCs w:val="18"/>
        </w:rPr>
      </w:pPr>
    </w:p>
    <w:p w14:paraId="1BAA331D" w14:textId="77777777" w:rsidR="000E19A6" w:rsidRPr="0079296D" w:rsidRDefault="000E19A6" w:rsidP="000E19A6">
      <w:pPr>
        <w:ind w:left="720" w:hanging="720"/>
        <w:jc w:val="center"/>
        <w:rPr>
          <w:rFonts w:ascii="Arial" w:hAnsi="Arial" w:cs="Arial"/>
          <w:sz w:val="18"/>
          <w:szCs w:val="18"/>
        </w:rPr>
      </w:pPr>
    </w:p>
    <w:p w14:paraId="6B779A5A" w14:textId="77777777" w:rsidR="000E19A6" w:rsidRPr="0079296D" w:rsidRDefault="000E19A6" w:rsidP="000E19A6">
      <w:pPr>
        <w:ind w:left="720" w:hanging="720"/>
        <w:jc w:val="center"/>
        <w:rPr>
          <w:rFonts w:ascii="Arial" w:hAnsi="Arial" w:cs="Arial"/>
          <w:sz w:val="18"/>
          <w:szCs w:val="18"/>
        </w:rPr>
      </w:pPr>
      <w:r w:rsidRPr="0079296D">
        <w:rPr>
          <w:rFonts w:ascii="Arial" w:hAnsi="Arial" w:cs="Arial"/>
          <w:sz w:val="18"/>
          <w:szCs w:val="18"/>
        </w:rPr>
        <w:t>Preambula</w:t>
      </w:r>
    </w:p>
    <w:p w14:paraId="66695F16" w14:textId="77777777" w:rsidR="000E19A6" w:rsidRPr="0079296D" w:rsidRDefault="000E19A6" w:rsidP="000E19A6">
      <w:pPr>
        <w:ind w:left="720" w:hanging="720"/>
        <w:jc w:val="both"/>
        <w:rPr>
          <w:rFonts w:ascii="Arial" w:hAnsi="Arial" w:cs="Arial"/>
          <w:sz w:val="18"/>
          <w:szCs w:val="18"/>
        </w:rPr>
      </w:pPr>
    </w:p>
    <w:p w14:paraId="7371BA83" w14:textId="6DB2E345"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 xml:space="preserve">Prijímajúca strana požiadala o sprístupnenie informácií a podkladov týkajúcich sa </w:t>
      </w:r>
      <w:r w:rsidR="00BA320E">
        <w:rPr>
          <w:rFonts w:ascii="Arial" w:hAnsi="Arial" w:cs="Arial"/>
          <w:sz w:val="18"/>
          <w:szCs w:val="18"/>
        </w:rPr>
        <w:t xml:space="preserve">servisnej zmluvy </w:t>
      </w:r>
      <w:r w:rsidR="00247460">
        <w:rPr>
          <w:rFonts w:ascii="Arial" w:hAnsi="Arial" w:cs="Arial"/>
          <w:sz w:val="18"/>
          <w:szCs w:val="18"/>
        </w:rPr>
        <w:t xml:space="preserve">na poskytovanie služieb údržby a servisu </w:t>
      </w:r>
      <w:r w:rsidR="000521FE">
        <w:rPr>
          <w:rFonts w:ascii="Arial" w:hAnsi="Arial" w:cs="Arial"/>
          <w:sz w:val="18"/>
          <w:szCs w:val="18"/>
        </w:rPr>
        <w:t>obchodného informačného systému prepravnej siete</w:t>
      </w:r>
      <w:r w:rsidR="00BA320E" w:rsidRPr="0079296D">
        <w:rPr>
          <w:rFonts w:ascii="Arial" w:hAnsi="Arial" w:cs="Arial"/>
          <w:sz w:val="18"/>
          <w:szCs w:val="18"/>
        </w:rPr>
        <w:t xml:space="preserve"> </w:t>
      </w:r>
      <w:r w:rsidRPr="0079296D">
        <w:rPr>
          <w:rFonts w:ascii="Arial" w:hAnsi="Arial" w:cs="Arial"/>
          <w:sz w:val="18"/>
          <w:szCs w:val="18"/>
        </w:rPr>
        <w:t>(ďalej len “</w:t>
      </w:r>
      <w:r w:rsidRPr="0079296D">
        <w:rPr>
          <w:rFonts w:ascii="Arial" w:hAnsi="Arial" w:cs="Arial"/>
          <w:b/>
          <w:i/>
          <w:sz w:val="18"/>
          <w:szCs w:val="18"/>
        </w:rPr>
        <w:t>projekt</w:t>
      </w:r>
      <w:r w:rsidRPr="0079296D">
        <w:rPr>
          <w:rFonts w:ascii="Arial" w:hAnsi="Arial" w:cs="Arial"/>
          <w:sz w:val="18"/>
          <w:szCs w:val="18"/>
        </w:rPr>
        <w:t xml:space="preserve">“) za účelom </w:t>
      </w:r>
      <w:r w:rsidR="00BA320E">
        <w:rPr>
          <w:rFonts w:ascii="Arial" w:hAnsi="Arial" w:cs="Arial"/>
          <w:sz w:val="18"/>
          <w:szCs w:val="18"/>
        </w:rPr>
        <w:t>servisnej činnosti</w:t>
      </w:r>
      <w:r w:rsidR="00BA320E" w:rsidRPr="0079296D">
        <w:rPr>
          <w:rFonts w:ascii="Arial" w:hAnsi="Arial" w:cs="Arial"/>
          <w:sz w:val="18"/>
          <w:szCs w:val="18"/>
        </w:rPr>
        <w:t xml:space="preserve"> </w:t>
      </w:r>
      <w:r w:rsidRPr="0079296D">
        <w:rPr>
          <w:rFonts w:ascii="Arial" w:hAnsi="Arial" w:cs="Arial"/>
          <w:sz w:val="18"/>
          <w:szCs w:val="18"/>
        </w:rPr>
        <w:t>(ďalej len “</w:t>
      </w:r>
      <w:r w:rsidRPr="0079296D">
        <w:rPr>
          <w:rFonts w:ascii="Arial" w:hAnsi="Arial" w:cs="Arial"/>
          <w:b/>
          <w:i/>
          <w:sz w:val="18"/>
          <w:szCs w:val="18"/>
        </w:rPr>
        <w:t>účel</w:t>
      </w:r>
      <w:r w:rsidRPr="0079296D">
        <w:rPr>
          <w:rFonts w:ascii="Arial" w:hAnsi="Arial" w:cs="Arial"/>
          <w:sz w:val="18"/>
          <w:szCs w:val="18"/>
        </w:rPr>
        <w:t>“).</w:t>
      </w:r>
    </w:p>
    <w:p w14:paraId="6D0D2687"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 xml:space="preserve">Poskytujúca strana  je ochotná a pripravená poskytnúť </w:t>
      </w:r>
      <w:proofErr w:type="spellStart"/>
      <w:r w:rsidRPr="0079296D">
        <w:rPr>
          <w:rFonts w:ascii="Arial" w:hAnsi="Arial" w:cs="Arial"/>
          <w:sz w:val="18"/>
          <w:szCs w:val="18"/>
        </w:rPr>
        <w:t>Prjímajúcej</w:t>
      </w:r>
      <w:proofErr w:type="spellEnd"/>
      <w:r w:rsidRPr="0079296D">
        <w:rPr>
          <w:rFonts w:ascii="Arial" w:hAnsi="Arial" w:cs="Arial"/>
          <w:sz w:val="18"/>
          <w:szCs w:val="18"/>
        </w:rPr>
        <w:t xml:space="preserve"> strane  požadované údaje na účel a za podmienok stanovených touto dohodou.</w:t>
      </w:r>
    </w:p>
    <w:p w14:paraId="2C8BFB76"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Poskytujúca strana má záujem poskytnúť Prijímacej strane v súvislosti s obchodnou spoluprácou niektoré informácie dôverného charakteru týkajúcich sa Poskytujúcej strany.</w:t>
      </w:r>
    </w:p>
    <w:p w14:paraId="113A9F6F"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 xml:space="preserve">Poskytujúca strana má záujem na zachovaní dôvernosti obsahu všetkých informácií a dokumentov, ktoré budú Poskytujúcou stranou sprístupnené Prijímajúcej strane. Účelom tejto dohody je zabezpečiť dôvernosť informácií definovaných touto dohodou </w:t>
      </w:r>
      <w:r w:rsidR="0086764A">
        <w:rPr>
          <w:rFonts w:ascii="Arial" w:hAnsi="Arial" w:cs="Arial"/>
          <w:sz w:val="18"/>
          <w:szCs w:val="18"/>
        </w:rPr>
        <w:t xml:space="preserve">„dôverné informácie“ </w:t>
      </w:r>
      <w:r w:rsidRPr="0079296D">
        <w:rPr>
          <w:rFonts w:ascii="Arial" w:hAnsi="Arial" w:cs="Arial"/>
          <w:sz w:val="18"/>
          <w:szCs w:val="18"/>
        </w:rPr>
        <w:t>ako i deklaráciu zmluvných strán o právnej povahe poskytnutých informácií.</w:t>
      </w:r>
    </w:p>
    <w:p w14:paraId="11031655"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Zmluvné strany, uvedomujúc si prísne dôverný charakter, ako aj vlastníctvo, dôverných informácií, dohodli sa na uzavretí tejto dohody v nasledovnom znení:</w:t>
      </w:r>
    </w:p>
    <w:p w14:paraId="3E7C666A" w14:textId="77777777" w:rsidR="000E19A6" w:rsidRPr="0079296D" w:rsidRDefault="000E19A6" w:rsidP="000E19A6">
      <w:pPr>
        <w:ind w:left="720" w:hanging="720"/>
        <w:jc w:val="center"/>
        <w:rPr>
          <w:rFonts w:ascii="Arial" w:hAnsi="Arial" w:cs="Arial"/>
          <w:sz w:val="18"/>
          <w:szCs w:val="18"/>
        </w:rPr>
      </w:pPr>
    </w:p>
    <w:p w14:paraId="4571B870" w14:textId="77777777" w:rsidR="000E19A6" w:rsidRDefault="000E19A6" w:rsidP="000E19A6">
      <w:pPr>
        <w:ind w:left="720" w:hanging="720"/>
        <w:jc w:val="center"/>
        <w:rPr>
          <w:rFonts w:ascii="Arial" w:hAnsi="Arial" w:cs="Arial"/>
          <w:sz w:val="18"/>
          <w:szCs w:val="18"/>
        </w:rPr>
      </w:pPr>
    </w:p>
    <w:p w14:paraId="36BD88EA" w14:textId="77777777" w:rsidR="00D40283" w:rsidRDefault="00D40283" w:rsidP="000E19A6">
      <w:pPr>
        <w:ind w:left="720" w:hanging="720"/>
        <w:jc w:val="center"/>
        <w:rPr>
          <w:rFonts w:ascii="Arial" w:hAnsi="Arial" w:cs="Arial"/>
          <w:sz w:val="18"/>
          <w:szCs w:val="18"/>
        </w:rPr>
      </w:pPr>
    </w:p>
    <w:p w14:paraId="203A45E3" w14:textId="0E2115A4" w:rsidR="008F6470" w:rsidRDefault="008F6470" w:rsidP="000E19A6">
      <w:pPr>
        <w:ind w:left="720" w:hanging="720"/>
        <w:jc w:val="center"/>
        <w:rPr>
          <w:ins w:id="0" w:author="Horaničová Silvia" w:date="2021-06-14T17:21:00Z"/>
          <w:rFonts w:ascii="Arial" w:hAnsi="Arial" w:cs="Arial"/>
          <w:sz w:val="18"/>
          <w:szCs w:val="18"/>
        </w:rPr>
      </w:pPr>
    </w:p>
    <w:p w14:paraId="2647EF2D" w14:textId="30AF4679" w:rsidR="00814FBB" w:rsidRDefault="00814FBB" w:rsidP="000E19A6">
      <w:pPr>
        <w:ind w:left="720" w:hanging="720"/>
        <w:jc w:val="center"/>
        <w:rPr>
          <w:ins w:id="1" w:author="Horaničová Silvia" w:date="2021-06-14T17:21:00Z"/>
          <w:rFonts w:ascii="Arial" w:hAnsi="Arial" w:cs="Arial"/>
          <w:sz w:val="18"/>
          <w:szCs w:val="18"/>
        </w:rPr>
      </w:pPr>
    </w:p>
    <w:p w14:paraId="4F2F617A" w14:textId="77777777" w:rsidR="00814FBB" w:rsidRDefault="00814FBB" w:rsidP="000E19A6">
      <w:pPr>
        <w:ind w:left="720" w:hanging="720"/>
        <w:jc w:val="center"/>
        <w:rPr>
          <w:rFonts w:ascii="Arial" w:hAnsi="Arial" w:cs="Arial"/>
          <w:sz w:val="18"/>
          <w:szCs w:val="18"/>
        </w:rPr>
      </w:pPr>
      <w:bookmarkStart w:id="2" w:name="_GoBack"/>
      <w:bookmarkEnd w:id="2"/>
    </w:p>
    <w:p w14:paraId="7697D6E0" w14:textId="77777777" w:rsidR="00D40283" w:rsidRDefault="00D40283" w:rsidP="000E19A6">
      <w:pPr>
        <w:ind w:left="720" w:hanging="720"/>
        <w:jc w:val="center"/>
        <w:rPr>
          <w:rFonts w:ascii="Arial" w:hAnsi="Arial" w:cs="Arial"/>
          <w:sz w:val="18"/>
          <w:szCs w:val="18"/>
        </w:rPr>
      </w:pPr>
    </w:p>
    <w:p w14:paraId="3A1B3F2B" w14:textId="77777777" w:rsidR="00D40283" w:rsidRPr="0079296D" w:rsidRDefault="00D40283" w:rsidP="000E19A6">
      <w:pPr>
        <w:ind w:left="720" w:hanging="720"/>
        <w:jc w:val="center"/>
        <w:rPr>
          <w:rFonts w:ascii="Arial" w:hAnsi="Arial" w:cs="Arial"/>
          <w:sz w:val="18"/>
          <w:szCs w:val="18"/>
        </w:rPr>
      </w:pPr>
    </w:p>
    <w:p w14:paraId="42532EC3" w14:textId="77777777" w:rsidR="000E19A6" w:rsidRPr="0079296D" w:rsidRDefault="000E19A6" w:rsidP="000E19A6">
      <w:pPr>
        <w:ind w:left="720" w:hanging="720"/>
        <w:jc w:val="center"/>
        <w:rPr>
          <w:rFonts w:ascii="Arial" w:hAnsi="Arial" w:cs="Arial"/>
          <w:b/>
          <w:sz w:val="18"/>
          <w:szCs w:val="18"/>
        </w:rPr>
      </w:pPr>
      <w:r w:rsidRPr="0079296D">
        <w:rPr>
          <w:rFonts w:ascii="Arial" w:hAnsi="Arial" w:cs="Arial"/>
          <w:b/>
          <w:sz w:val="18"/>
          <w:szCs w:val="18"/>
        </w:rPr>
        <w:lastRenderedPageBreak/>
        <w:t>Článok I. Predmet dohody</w:t>
      </w:r>
    </w:p>
    <w:p w14:paraId="0C35B606" w14:textId="77777777" w:rsidR="000E19A6" w:rsidRPr="0079296D" w:rsidRDefault="000E19A6" w:rsidP="000E19A6">
      <w:pPr>
        <w:jc w:val="both"/>
        <w:rPr>
          <w:rFonts w:ascii="Arial" w:hAnsi="Arial" w:cs="Arial"/>
          <w:sz w:val="18"/>
          <w:szCs w:val="18"/>
        </w:rPr>
      </w:pPr>
    </w:p>
    <w:p w14:paraId="0394CD17"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Táto dohoda upravuje podmienky, na základe ktorých Poskytujúca strana  sprístupní dôverné informácie Prijímajúcej strane</w:t>
      </w:r>
      <w:r w:rsidR="00BA320E">
        <w:rPr>
          <w:rFonts w:ascii="Arial" w:hAnsi="Arial" w:cs="Arial"/>
          <w:sz w:val="18"/>
          <w:szCs w:val="18"/>
        </w:rPr>
        <w:t xml:space="preserve"> </w:t>
      </w:r>
      <w:r w:rsidRPr="0079296D">
        <w:rPr>
          <w:rFonts w:ascii="Arial" w:hAnsi="Arial" w:cs="Arial"/>
          <w:sz w:val="18"/>
          <w:szCs w:val="18"/>
        </w:rPr>
        <w:t>v súvislosti s vyššie definovaným účelom. Zmluvné strany sa ďalej dohodli, že povinnosti vyplývajúce z tejto dohody sa primerane aplikujú aj na tie dôverné informácie, ktoré boli sprístupnené medzi zmluvnými stranami pred dňom uzatvorenia tejto dohody.</w:t>
      </w:r>
    </w:p>
    <w:p w14:paraId="7E8C94B6" w14:textId="77777777" w:rsidR="000E19A6" w:rsidRPr="0079296D" w:rsidRDefault="000E19A6" w:rsidP="000E19A6">
      <w:pPr>
        <w:tabs>
          <w:tab w:val="left" w:pos="360"/>
        </w:tabs>
        <w:jc w:val="both"/>
        <w:rPr>
          <w:rFonts w:ascii="Arial" w:hAnsi="Arial" w:cs="Arial"/>
          <w:sz w:val="18"/>
          <w:szCs w:val="18"/>
        </w:rPr>
      </w:pPr>
    </w:p>
    <w:p w14:paraId="72321482"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Pre účely tejto dohody, “</w:t>
      </w:r>
      <w:r w:rsidRPr="0079296D">
        <w:rPr>
          <w:rFonts w:ascii="Arial" w:hAnsi="Arial" w:cs="Arial"/>
          <w:b/>
          <w:i/>
          <w:sz w:val="18"/>
          <w:szCs w:val="18"/>
        </w:rPr>
        <w:t>dôverné informácie</w:t>
      </w:r>
      <w:r w:rsidRPr="0079296D">
        <w:rPr>
          <w:rFonts w:ascii="Arial" w:hAnsi="Arial" w:cs="Arial"/>
          <w:sz w:val="18"/>
          <w:szCs w:val="18"/>
        </w:rPr>
        <w:t xml:space="preserve">“ znamenajú akékoľvek a všetky informácie, údaje alebo znalosti poskytované v súvislosti s vyššie definovaným projektom, bez ohľadu na to či sú v hmotnej alebo nehmotnej forme, či sú vyjadrené ústne, písomne alebo v akejkoľvek inej podobe, a to aj v prípade, ak nie sú výslovne označené ako dôverné alebo sú chránené právnymi predpismi o nekalej súťaži, priemyslového vlastníctva alebo autorským právom, </w:t>
      </w:r>
    </w:p>
    <w:p w14:paraId="0649ABF4" w14:textId="77777777" w:rsidR="000E19A6" w:rsidRPr="0079296D" w:rsidRDefault="000E19A6" w:rsidP="000E19A6">
      <w:pPr>
        <w:pStyle w:val="Odsekzoznamu"/>
        <w:rPr>
          <w:rFonts w:ascii="Arial" w:hAnsi="Arial" w:cs="Arial"/>
          <w:sz w:val="18"/>
          <w:szCs w:val="18"/>
        </w:rPr>
      </w:pPr>
    </w:p>
    <w:p w14:paraId="53565255"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 xml:space="preserve">Prijímajúca strana sa zaväzuje zachovávať mlčanlivosť o všetkých </w:t>
      </w:r>
      <w:r w:rsidR="0086764A">
        <w:rPr>
          <w:rFonts w:ascii="Arial" w:hAnsi="Arial" w:cs="Arial"/>
          <w:sz w:val="18"/>
          <w:szCs w:val="18"/>
        </w:rPr>
        <w:t xml:space="preserve">dôverných informáciách, ktorými </w:t>
      </w:r>
      <w:r w:rsidR="0086764A" w:rsidRPr="002069C6">
        <w:rPr>
          <w:rFonts w:ascii="Arial" w:hAnsi="Arial" w:cs="Arial"/>
          <w:sz w:val="18"/>
          <w:szCs w:val="18"/>
        </w:rPr>
        <w:t xml:space="preserve"> </w:t>
      </w:r>
      <w:r w:rsidR="0086764A">
        <w:rPr>
          <w:rFonts w:ascii="Arial" w:hAnsi="Arial" w:cs="Arial"/>
          <w:sz w:val="18"/>
          <w:szCs w:val="18"/>
        </w:rPr>
        <w:t xml:space="preserve">sú </w:t>
      </w:r>
      <w:r w:rsidRPr="0079296D">
        <w:rPr>
          <w:rFonts w:ascii="Arial" w:hAnsi="Arial" w:cs="Arial"/>
          <w:sz w:val="18"/>
          <w:szCs w:val="18"/>
        </w:rPr>
        <w:t>údajoch najmä obchodné a finančné informácie a údaje, ceny, informácie o trhu, informácie o príjmoch, nákladoch, vyfakturovaných sumách a výnosoch, technické informácie, nákresy, štúdie, idey a know-how</w:t>
      </w:r>
      <w:r w:rsidR="0086764A">
        <w:rPr>
          <w:rFonts w:ascii="Arial" w:hAnsi="Arial" w:cs="Arial"/>
          <w:sz w:val="18"/>
          <w:szCs w:val="18"/>
        </w:rPr>
        <w:t>, s</w:t>
      </w:r>
      <w:r w:rsidRPr="0079296D">
        <w:rPr>
          <w:rFonts w:ascii="Arial" w:hAnsi="Arial" w:cs="Arial"/>
          <w:sz w:val="18"/>
          <w:szCs w:val="18"/>
        </w:rPr>
        <w:t xml:space="preserve"> ktorými bola Prijímajúca strana oboznámená v rámci vzájomnej spolupráce, alebo ktoré získala alebo mala z titulu vzájomnej spolupráce k dispozícii, vrátane informácií ktoré sa týkajú minulých, súčasných alebo budúcich výskumných, vývojových alebo podnikateľských aktivít, produktov a služieb Poskytujúcej strany.</w:t>
      </w:r>
    </w:p>
    <w:p w14:paraId="31A1648A" w14:textId="77777777" w:rsidR="000E19A6" w:rsidRPr="0079296D" w:rsidRDefault="000E19A6" w:rsidP="000E19A6">
      <w:pPr>
        <w:numPr>
          <w:ilvl w:val="12"/>
          <w:numId w:val="0"/>
        </w:numPr>
        <w:jc w:val="both"/>
        <w:rPr>
          <w:rFonts w:ascii="Arial" w:hAnsi="Arial" w:cs="Arial"/>
          <w:sz w:val="18"/>
          <w:szCs w:val="18"/>
        </w:rPr>
      </w:pPr>
    </w:p>
    <w:p w14:paraId="179ADDEC"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Dôverné informácie poskytnuté na základe tejto dohody sú, a aj po ich poskytnutí zostanú, výlučným majetkom tej zmluvnej strany, ktorá ich poskytla. Žiadna skutočnosť uvedená v tejto dohode ani žiadne sprístupnenie dôverných informácií ktoroukoľvek zmluvnou stranou sa nebude chápať ako udelenie povolenia alebo postúpenie akéhokoľvek práva na používanie dôverných informácií poskytnutých druhej zmluvnej strane iným spôsobom než stanovuje táto dohoda.</w:t>
      </w:r>
    </w:p>
    <w:p w14:paraId="2B406DC5" w14:textId="77777777" w:rsidR="000E19A6" w:rsidRPr="0079296D" w:rsidRDefault="000E19A6" w:rsidP="000E19A6">
      <w:pPr>
        <w:numPr>
          <w:ilvl w:val="12"/>
          <w:numId w:val="0"/>
        </w:numPr>
        <w:jc w:val="both"/>
        <w:rPr>
          <w:rFonts w:ascii="Arial" w:hAnsi="Arial" w:cs="Arial"/>
          <w:sz w:val="18"/>
          <w:szCs w:val="18"/>
        </w:rPr>
      </w:pPr>
    </w:p>
    <w:p w14:paraId="61BFD989" w14:textId="77777777" w:rsidR="000E19A6" w:rsidRPr="0079296D" w:rsidRDefault="0086764A"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Pr>
          <w:rFonts w:ascii="Arial" w:hAnsi="Arial" w:cs="Arial"/>
          <w:sz w:val="18"/>
          <w:szCs w:val="18"/>
        </w:rPr>
        <w:t xml:space="preserve">Každá zmluvná strana </w:t>
      </w:r>
      <w:r w:rsidRPr="002069C6">
        <w:rPr>
          <w:rFonts w:ascii="Arial" w:hAnsi="Arial" w:cs="Arial"/>
          <w:sz w:val="18"/>
          <w:szCs w:val="18"/>
        </w:rPr>
        <w:t xml:space="preserve"> </w:t>
      </w:r>
      <w:r w:rsidR="000E19A6" w:rsidRPr="0079296D">
        <w:rPr>
          <w:rFonts w:ascii="Arial" w:hAnsi="Arial" w:cs="Arial"/>
          <w:sz w:val="18"/>
          <w:szCs w:val="18"/>
        </w:rPr>
        <w:t>je povinná dôverné informácie získané od druhej zmluvnej strany uchovávať v tajnosti, chrániť ich pred sprístupnením tretím stranám a zaobchádzať s nimi ako s prísne dôvernými. Bez ohľadu na ostatné povinnosti a/alebo záväzky vyplývajúce z tejto dohody, príslušná zmluvná strana sa zaväzuje, že:</w:t>
      </w:r>
    </w:p>
    <w:p w14:paraId="180934BD" w14:textId="77777777" w:rsidR="000E19A6" w:rsidRPr="0079296D" w:rsidRDefault="000E19A6" w:rsidP="000E19A6">
      <w:pPr>
        <w:numPr>
          <w:ilvl w:val="0"/>
          <w:numId w:val="4"/>
        </w:numPr>
        <w:tabs>
          <w:tab w:val="left" w:pos="851"/>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zabezpečí, že povinnosť vyplývajúca z tejto dohody bude dodržovaná všetkými pracovníkmi a spolupracujúcimi tretími stranami. Spolupracujúca tretia strana a zamestnanci Prijímajúcej strany, ktorí budú mať prístup k dôverným informáciám musia byť Prijímajúcou stranou zmluvne zaviazaní k dodržiavaniu mlčanlivosti o dôverných informáciách v rovnakom rozsahu a za rovnakých podmienok ako je stanovené touto dohodou.</w:t>
      </w:r>
    </w:p>
    <w:p w14:paraId="3438F394" w14:textId="77777777" w:rsidR="000E19A6" w:rsidRPr="0079296D" w:rsidRDefault="000E19A6" w:rsidP="000E19A6">
      <w:pPr>
        <w:numPr>
          <w:ilvl w:val="0"/>
          <w:numId w:val="4"/>
        </w:numPr>
        <w:tabs>
          <w:tab w:val="left" w:pos="851"/>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sprístupnenie dôverných informácií obmedzí iba na takých zamestnancov, poradcov alebo subdodávateľov, ktorí k nim potrebujú mať prístup s ohľadom na uvedený účel, a zabezpečí, že príslušné osoby budú v plnej miere dodržiavať povinnosti vyplývajúce z tejto dohody v takom rozsahu, ako keby boli jej zmluvnými stranami;</w:t>
      </w:r>
    </w:p>
    <w:p w14:paraId="07E54218"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(b)</w:t>
      </w:r>
      <w:r w:rsidRPr="0079296D">
        <w:rPr>
          <w:rFonts w:ascii="Arial" w:hAnsi="Arial" w:cs="Arial"/>
          <w:sz w:val="18"/>
          <w:szCs w:val="18"/>
        </w:rPr>
        <w:tab/>
        <w:t>nebude rozmnožovať, uchovávať ani šíriť dôverné informácie ani nepovolí, aby sa dôverné informácie rozmnožovali, uchovávali alebo šírili okrem prípadov, keď sa ich rozmnožovanie, uchovávanie alebo šírenie vyžaduje na uvedený účel;</w:t>
      </w:r>
    </w:p>
    <w:p w14:paraId="01255795"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(c)</w:t>
      </w:r>
      <w:r w:rsidRPr="0079296D">
        <w:rPr>
          <w:rFonts w:ascii="Arial" w:hAnsi="Arial" w:cs="Arial"/>
          <w:sz w:val="18"/>
          <w:szCs w:val="18"/>
        </w:rPr>
        <w:tab/>
        <w:t>ochráni obchodné záujmy zmluvnej strany, ktorá sprístupní dôverné informácie, a príjme rovnaké opatrenia na ochranu dôverných informácií, ktorých uplatňovanie by sa očakávalo od opatrnej a obozretnej osoby v súvislosti s vlastnými obchodnými záujmami a dôvernými informáciami;</w:t>
      </w:r>
    </w:p>
    <w:p w14:paraId="109D9FD6" w14:textId="77777777" w:rsidR="000E19A6" w:rsidRPr="0079296D" w:rsidRDefault="000E19A6" w:rsidP="000E19A6">
      <w:pPr>
        <w:pStyle w:val="Zarkazkladnhotextu3"/>
        <w:numPr>
          <w:ilvl w:val="12"/>
          <w:numId w:val="0"/>
        </w:numPr>
        <w:tabs>
          <w:tab w:val="left" w:pos="851"/>
        </w:tabs>
        <w:spacing w:before="60"/>
        <w:ind w:left="851" w:hanging="425"/>
        <w:rPr>
          <w:rFonts w:ascii="Arial" w:hAnsi="Arial" w:cs="Arial"/>
          <w:sz w:val="18"/>
          <w:szCs w:val="18"/>
        </w:rPr>
      </w:pPr>
      <w:r w:rsidRPr="0079296D">
        <w:rPr>
          <w:rFonts w:ascii="Arial" w:hAnsi="Arial" w:cs="Arial"/>
          <w:sz w:val="18"/>
          <w:szCs w:val="18"/>
        </w:rPr>
        <w:t>(d)</w:t>
      </w:r>
      <w:r w:rsidRPr="0079296D">
        <w:rPr>
          <w:rFonts w:ascii="Arial" w:hAnsi="Arial" w:cs="Arial"/>
          <w:sz w:val="18"/>
          <w:szCs w:val="18"/>
        </w:rPr>
        <w:tab/>
        <w:t>vráti zmluvnej strane, ktorá sprístupní dôverné informácie, všetky dôverné informácie, kópie a hmotné dôkazy o nich v akejkoľvek forme a odstráni dôverné informácie zo všetkých vyhľadávacích systémov a databáz alebo ich zničí ihneď na príkaz zmluvnej strany, ktorá ich sprístupnila, a na jej žiadosť ihneď doručí potvrdenie príslušného vedúceho zamestnanca alebo riaditeľa, ktoré podľa okolností potvrdzuje ich vrátenie, odstránenie alebo zničenie; a</w:t>
      </w:r>
    </w:p>
    <w:p w14:paraId="0A098AC5"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(e)</w:t>
      </w:r>
      <w:r w:rsidRPr="0079296D">
        <w:rPr>
          <w:rFonts w:ascii="Arial" w:hAnsi="Arial" w:cs="Arial"/>
          <w:sz w:val="18"/>
          <w:szCs w:val="18"/>
        </w:rPr>
        <w:tab/>
        <w:t>nesie voči druhej zmluvnej strane zodpovednosť za dodržiavanie podmienok tejto dohody a v plnej miere druhú zmluvnú stranu odškodní a zbaví zodpovednosti za škody (vrátane poplatkov a výdavkov na právneho zástupcu), ktoré vzniknú v dôsledku porušenia tejto dohody.</w:t>
      </w:r>
    </w:p>
    <w:p w14:paraId="2B1D651F" w14:textId="77777777" w:rsidR="000E19A6" w:rsidRPr="0079296D" w:rsidRDefault="000E19A6" w:rsidP="000E19A6">
      <w:pPr>
        <w:numPr>
          <w:ilvl w:val="12"/>
          <w:numId w:val="0"/>
        </w:numPr>
        <w:tabs>
          <w:tab w:val="left" w:pos="851"/>
        </w:tabs>
        <w:spacing w:before="60"/>
        <w:ind w:left="851"/>
        <w:jc w:val="both"/>
        <w:rPr>
          <w:rFonts w:ascii="Arial" w:hAnsi="Arial" w:cs="Arial"/>
          <w:sz w:val="18"/>
          <w:szCs w:val="18"/>
        </w:rPr>
      </w:pPr>
      <w:r w:rsidRPr="0079296D">
        <w:rPr>
          <w:rFonts w:ascii="Arial" w:hAnsi="Arial" w:cs="Arial"/>
          <w:sz w:val="18"/>
          <w:szCs w:val="18"/>
        </w:rPr>
        <w:t>Prijímajúca strana berie na vedomie že Poskytujúca strana nezodpovedá za presnosť a úplnosť dôverných informácií, ktoré poskytla a nie je možné proti nej uplatňovať akúkoľvek zodpovednosť zakladajúcu na nesprávnosti alebo neúplnosti dôverných informácií pokiaľ chyba alebo opomenutie nie je zo strany Poskytujúcej strany spôsobené úmyselne.</w:t>
      </w:r>
    </w:p>
    <w:p w14:paraId="21BD2547" w14:textId="77777777" w:rsidR="000E19A6" w:rsidRPr="0079296D" w:rsidRDefault="000E19A6" w:rsidP="000E19A6">
      <w:pPr>
        <w:numPr>
          <w:ilvl w:val="12"/>
          <w:numId w:val="0"/>
        </w:numPr>
        <w:tabs>
          <w:tab w:val="left" w:pos="851"/>
        </w:tabs>
        <w:spacing w:before="60"/>
        <w:ind w:left="851"/>
        <w:jc w:val="both"/>
        <w:rPr>
          <w:rFonts w:ascii="Arial" w:hAnsi="Arial" w:cs="Arial"/>
          <w:sz w:val="18"/>
          <w:szCs w:val="18"/>
        </w:rPr>
      </w:pPr>
      <w:r w:rsidRPr="0079296D">
        <w:rPr>
          <w:rFonts w:ascii="Arial" w:hAnsi="Arial" w:cs="Arial"/>
          <w:sz w:val="18"/>
          <w:szCs w:val="18"/>
        </w:rPr>
        <w:t>V prípade že Prijímajúca strana zistí, že došlo alebo môže dôjsť k prezradeniu resp. získaniu dôverných informácií neoprávnenou osobou, zaväzuje sa informovať o tejto skutočnosti Poskytujúcu stranu bez zbytočného oneskorenia a podniknúť kroky potrebné k zabráneniu vzniku škody alebo k jej maximálnemu obmedzeniu.</w:t>
      </w:r>
    </w:p>
    <w:p w14:paraId="704BC9CD" w14:textId="77777777" w:rsidR="000E19A6" w:rsidRPr="0079296D" w:rsidRDefault="000E19A6" w:rsidP="000E19A6">
      <w:pPr>
        <w:numPr>
          <w:ilvl w:val="12"/>
          <w:numId w:val="0"/>
        </w:numPr>
        <w:tabs>
          <w:tab w:val="left" w:pos="851"/>
        </w:tabs>
        <w:ind w:left="851" w:hanging="425"/>
        <w:jc w:val="both"/>
        <w:rPr>
          <w:rFonts w:ascii="Arial" w:hAnsi="Arial" w:cs="Arial"/>
          <w:sz w:val="18"/>
          <w:szCs w:val="18"/>
        </w:rPr>
      </w:pPr>
    </w:p>
    <w:p w14:paraId="2689BE17" w14:textId="77777777" w:rsidR="000E19A6" w:rsidRPr="0079296D" w:rsidRDefault="000E19A6" w:rsidP="000E19A6">
      <w:pPr>
        <w:numPr>
          <w:ilvl w:val="0"/>
          <w:numId w:val="2"/>
        </w:numPr>
        <w:tabs>
          <w:tab w:val="left" w:pos="360"/>
        </w:tabs>
        <w:overflowPunct w:val="0"/>
        <w:autoSpaceDE w:val="0"/>
        <w:autoSpaceDN w:val="0"/>
        <w:adjustRightInd w:val="0"/>
        <w:jc w:val="both"/>
        <w:textAlignment w:val="baseline"/>
        <w:rPr>
          <w:rFonts w:ascii="Arial" w:hAnsi="Arial" w:cs="Arial"/>
          <w:sz w:val="18"/>
          <w:szCs w:val="18"/>
        </w:rPr>
      </w:pPr>
      <w:r w:rsidRPr="0079296D">
        <w:rPr>
          <w:rFonts w:ascii="Arial" w:hAnsi="Arial" w:cs="Arial"/>
          <w:sz w:val="18"/>
          <w:szCs w:val="18"/>
        </w:rPr>
        <w:t>Povinnosti uvedené v tejto dohode sa nevzťahujú na dôverné informácie, ktoré:</w:t>
      </w:r>
    </w:p>
    <w:p w14:paraId="0D4E36ED" w14:textId="77777777" w:rsidR="000E19A6" w:rsidRPr="0079296D" w:rsidRDefault="000E19A6" w:rsidP="000E19A6">
      <w:pPr>
        <w:pStyle w:val="Zkladntext2"/>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lastRenderedPageBreak/>
        <w:t>(a)</w:t>
      </w:r>
      <w:r w:rsidRPr="0079296D">
        <w:rPr>
          <w:rFonts w:ascii="Arial" w:hAnsi="Arial" w:cs="Arial"/>
          <w:sz w:val="18"/>
          <w:szCs w:val="18"/>
        </w:rPr>
        <w:tab/>
        <w:t>v čase sprístupnenia sú verejne známe alebo ktoré sa, po zákonnom a oprávnenom sprístupnení, stanú prístupné verejnosti, inak ako porušením tejto dohody;</w:t>
      </w:r>
    </w:p>
    <w:p w14:paraId="0C9DC8EA"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(b)</w:t>
      </w:r>
      <w:r w:rsidRPr="0079296D">
        <w:rPr>
          <w:rFonts w:ascii="Arial" w:hAnsi="Arial" w:cs="Arial"/>
          <w:sz w:val="18"/>
          <w:szCs w:val="18"/>
        </w:rPr>
        <w:tab/>
        <w:t>príslušná zmluvná strana nezávisle vytvorila alebo získala inak ako porušením tejto dohody;</w:t>
      </w:r>
    </w:p>
    <w:p w14:paraId="1C316FEF"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(c)</w:t>
      </w:r>
      <w:r w:rsidRPr="0079296D">
        <w:rPr>
          <w:rFonts w:ascii="Arial" w:hAnsi="Arial" w:cs="Arial"/>
          <w:sz w:val="18"/>
          <w:szCs w:val="18"/>
        </w:rPr>
        <w:tab/>
        <w:t xml:space="preserve">príslušná zmluvná strana kedykoľvek oprávnene získala od tretej strany bez obmedzenia v súvislosti s ich zverejnením alebo použitím; </w:t>
      </w:r>
    </w:p>
    <w:p w14:paraId="2F9FDCC5" w14:textId="77777777" w:rsidR="000E19A6" w:rsidRPr="0079296D" w:rsidRDefault="000E19A6" w:rsidP="000E19A6">
      <w:pPr>
        <w:pStyle w:val="Zkladntext2"/>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(d)</w:t>
      </w:r>
      <w:r w:rsidRPr="0079296D">
        <w:rPr>
          <w:rFonts w:ascii="Arial" w:hAnsi="Arial" w:cs="Arial"/>
          <w:sz w:val="18"/>
          <w:szCs w:val="18"/>
        </w:rPr>
        <w:tab/>
        <w:t>príslušná zmluvná strana musí sprístupniť v zmysle ustanovení všeobecne záväzného predpisu alebo na základe rozhodnutia súdu, orgánu činného v trestnom konaní alebo orgánu štátnej správy vydaného v súlade so všeobecne záväznými právnymi predpismi, za predpokladu, že príslušná zmluvná strana informovala sprístupňujúcu zmluvnú stranu o akomkoľvek takomto povinnom sprístupnení informácií ihneď po tom, ako sa dozvedela o takejto právnej povinnosti sprístupniť informácie; alebo</w:t>
      </w:r>
    </w:p>
    <w:p w14:paraId="22E54D35"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(e)</w:t>
      </w:r>
      <w:r w:rsidRPr="0079296D">
        <w:rPr>
          <w:rFonts w:ascii="Arial" w:hAnsi="Arial" w:cs="Arial"/>
          <w:sz w:val="18"/>
          <w:szCs w:val="18"/>
        </w:rPr>
        <w:tab/>
        <w:t>sprístupňujúca zmluvná strana písomne udelila príslušnej zmluvnej strane výslovný súhlas na ich sprístupnenie.</w:t>
      </w:r>
    </w:p>
    <w:p w14:paraId="51CFA359" w14:textId="77777777" w:rsidR="000E19A6" w:rsidRPr="0079296D" w:rsidRDefault="000E19A6" w:rsidP="000E19A6">
      <w:pPr>
        <w:numPr>
          <w:ilvl w:val="12"/>
          <w:numId w:val="0"/>
        </w:numPr>
        <w:ind w:left="1080" w:hanging="720"/>
        <w:jc w:val="both"/>
        <w:rPr>
          <w:rFonts w:ascii="Arial" w:hAnsi="Arial" w:cs="Arial"/>
          <w:sz w:val="18"/>
          <w:szCs w:val="18"/>
        </w:rPr>
      </w:pPr>
    </w:p>
    <w:p w14:paraId="25BA76E8" w14:textId="77777777" w:rsidR="000E19A6" w:rsidRPr="0079296D" w:rsidRDefault="000E19A6" w:rsidP="000E19A6">
      <w:pPr>
        <w:numPr>
          <w:ilvl w:val="0"/>
          <w:numId w:val="2"/>
        </w:numPr>
        <w:tabs>
          <w:tab w:val="left" w:pos="426"/>
          <w:tab w:val="left" w:pos="9360"/>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Zmluvné strany berú na vedomie a súhlasia, že:</w:t>
      </w:r>
    </w:p>
    <w:p w14:paraId="7D70797F" w14:textId="77777777" w:rsidR="000E19A6" w:rsidRPr="0079296D" w:rsidRDefault="000E19A6" w:rsidP="000E19A6">
      <w:pPr>
        <w:numPr>
          <w:ilvl w:val="0"/>
          <w:numId w:val="3"/>
        </w:numPr>
        <w:tabs>
          <w:tab w:val="left" w:pos="851"/>
          <w:tab w:val="left" w:pos="9360"/>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povinnosti uvedené v tejto dohode sú primerané a nevyhnutné na ochranu oprávnených obchodných, podnikateľských a technických záujmov sprístupňujúcej zmluvnej strany a zánik týchto povinností nebude mať vplyv na akékoľvek práva, ktoré sprístupňujúca strana môže mať v súvislosti s dôvernými informáciami podľa príslušných právnych predpisov o duševnom vlastníctve;</w:t>
      </w:r>
    </w:p>
    <w:p w14:paraId="5EF1E775" w14:textId="77777777" w:rsidR="000E19A6" w:rsidRPr="0079296D" w:rsidRDefault="000E19A6" w:rsidP="000E19A6">
      <w:pPr>
        <w:numPr>
          <w:ilvl w:val="0"/>
          <w:numId w:val="3"/>
        </w:numPr>
        <w:tabs>
          <w:tab w:val="left" w:pos="851"/>
          <w:tab w:val="left" w:pos="9360"/>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porušenie povinností, ktoré sa uvádzajú v tejto dohode, Prijímajúcou  stranou môže Poskytujúcej strane spôsobiť vážnu škodu a náhrada škody môže byť nedostatočná na to, aby predstavovala primeraný opravný prostriedok, a preto súhlasia, že majú právo (okrem všetkých ostatných práv zo zákona alebo podľa tejto dohody vrátane peňažného odškodnenia) na získanie predbežného opatrenia alebo záväzného súdneho príkazu na zamedzenie porušenia povinností podľa tejto dohody;</w:t>
      </w:r>
    </w:p>
    <w:p w14:paraId="01496A1F" w14:textId="77777777" w:rsidR="000E19A6" w:rsidRPr="0079296D" w:rsidRDefault="000E19A6" w:rsidP="000E19A6">
      <w:pPr>
        <w:numPr>
          <w:ilvl w:val="0"/>
          <w:numId w:val="3"/>
        </w:numPr>
        <w:tabs>
          <w:tab w:val="left" w:pos="851"/>
          <w:tab w:val="left" w:pos="9360"/>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sa neposkytuje žiadne vyhlásenie ani záruka v súvislosti s presnosťou alebo úplnosťou akýchkoľvek dôverných informácií, ktoré sa môžu poskytnúť, a  dohodli sa, že žiadna zo strán nebude priamo alebo nepriamo zodpovedná voči druhej zmluvnej strane v prípade používania dôverných informácií druhou zmluvnou stranou.</w:t>
      </w:r>
    </w:p>
    <w:p w14:paraId="7878C8FA" w14:textId="77777777" w:rsidR="000E19A6" w:rsidRPr="0079296D" w:rsidRDefault="000E19A6" w:rsidP="000E19A6">
      <w:pPr>
        <w:tabs>
          <w:tab w:val="left" w:pos="360"/>
          <w:tab w:val="left" w:pos="9360"/>
        </w:tabs>
        <w:ind w:left="360"/>
        <w:jc w:val="both"/>
        <w:rPr>
          <w:rFonts w:ascii="Arial" w:hAnsi="Arial" w:cs="Arial"/>
          <w:sz w:val="18"/>
          <w:szCs w:val="18"/>
        </w:rPr>
      </w:pPr>
    </w:p>
    <w:p w14:paraId="4CC314FC" w14:textId="77777777" w:rsidR="000E19A6" w:rsidRPr="0079296D" w:rsidRDefault="0086764A" w:rsidP="000E19A6">
      <w:pPr>
        <w:numPr>
          <w:ilvl w:val="0"/>
          <w:numId w:val="2"/>
        </w:numPr>
        <w:tabs>
          <w:tab w:val="left" w:pos="426"/>
        </w:tabs>
        <w:overflowPunct w:val="0"/>
        <w:autoSpaceDE w:val="0"/>
        <w:autoSpaceDN w:val="0"/>
        <w:adjustRightInd w:val="0"/>
        <w:spacing w:after="240"/>
        <w:ind w:left="426" w:hanging="426"/>
        <w:jc w:val="both"/>
        <w:textAlignment w:val="baseline"/>
        <w:rPr>
          <w:rFonts w:ascii="Arial" w:hAnsi="Arial" w:cs="Arial"/>
          <w:sz w:val="18"/>
          <w:szCs w:val="18"/>
        </w:rPr>
      </w:pPr>
      <w:r w:rsidRPr="002069C6">
        <w:rPr>
          <w:rFonts w:ascii="Arial" w:hAnsi="Arial" w:cs="Arial"/>
          <w:sz w:val="18"/>
          <w:szCs w:val="18"/>
        </w:rPr>
        <w:t xml:space="preserve">Ak </w:t>
      </w:r>
      <w:r>
        <w:rPr>
          <w:rFonts w:ascii="Arial" w:hAnsi="Arial" w:cs="Arial"/>
          <w:sz w:val="18"/>
          <w:szCs w:val="18"/>
        </w:rPr>
        <w:t xml:space="preserve">Prijímajúca strana </w:t>
      </w:r>
      <w:r w:rsidR="000E19A6" w:rsidRPr="0079296D">
        <w:rPr>
          <w:rFonts w:ascii="Arial" w:hAnsi="Arial" w:cs="Arial"/>
          <w:sz w:val="18"/>
          <w:szCs w:val="18"/>
        </w:rPr>
        <w:t xml:space="preserve">poruší niektorú zo svojich povinností definovaných v bode </w:t>
      </w:r>
      <w:r>
        <w:rPr>
          <w:rFonts w:ascii="Arial" w:hAnsi="Arial" w:cs="Arial"/>
          <w:sz w:val="18"/>
          <w:szCs w:val="18"/>
        </w:rPr>
        <w:t>5</w:t>
      </w:r>
      <w:r w:rsidR="000E19A6" w:rsidRPr="0079296D">
        <w:rPr>
          <w:rFonts w:ascii="Arial" w:hAnsi="Arial" w:cs="Arial"/>
          <w:sz w:val="18"/>
          <w:szCs w:val="18"/>
        </w:rPr>
        <w:t xml:space="preserve"> tohto článku, a spôsobí takýmto konaním škodu alebo získa na základe tejto skutočnosti majetkový prospech vznikne Poskytujúcej strane nárok na náhradu celkovej vzniknutej škody.</w:t>
      </w:r>
    </w:p>
    <w:p w14:paraId="7308D7CB" w14:textId="77777777" w:rsidR="000E19A6" w:rsidRPr="0079296D" w:rsidRDefault="000E19A6" w:rsidP="000E19A6">
      <w:pPr>
        <w:numPr>
          <w:ilvl w:val="0"/>
          <w:numId w:val="2"/>
        </w:numPr>
        <w:tabs>
          <w:tab w:val="left" w:pos="426"/>
        </w:tabs>
        <w:overflowPunct w:val="0"/>
        <w:autoSpaceDE w:val="0"/>
        <w:autoSpaceDN w:val="0"/>
        <w:adjustRightInd w:val="0"/>
        <w:spacing w:after="240"/>
        <w:ind w:left="426" w:hanging="426"/>
        <w:jc w:val="both"/>
        <w:textAlignment w:val="baseline"/>
        <w:rPr>
          <w:rFonts w:ascii="Arial" w:hAnsi="Arial" w:cs="Arial"/>
          <w:sz w:val="18"/>
          <w:szCs w:val="18"/>
        </w:rPr>
      </w:pPr>
      <w:r w:rsidRPr="0079296D">
        <w:rPr>
          <w:rFonts w:ascii="Arial" w:hAnsi="Arial" w:cs="Arial"/>
          <w:sz w:val="18"/>
          <w:szCs w:val="18"/>
        </w:rPr>
        <w:t xml:space="preserve">Prijímajúca strana zodpovedá Poskytujúcej strane aj za škodu ktorá vznikla vo forme nákladov na uhradenie pokuty uloženej napríklad podľa zákona č. 18/2018 </w:t>
      </w:r>
      <w:proofErr w:type="spellStart"/>
      <w:r w:rsidRPr="0079296D">
        <w:rPr>
          <w:rFonts w:ascii="Arial" w:hAnsi="Arial" w:cs="Arial"/>
          <w:sz w:val="18"/>
          <w:szCs w:val="18"/>
        </w:rPr>
        <w:t>Z.z</w:t>
      </w:r>
      <w:proofErr w:type="spellEnd"/>
      <w:r w:rsidRPr="0079296D">
        <w:rPr>
          <w:rFonts w:ascii="Arial" w:hAnsi="Arial" w:cs="Arial"/>
          <w:sz w:val="18"/>
          <w:szCs w:val="18"/>
        </w:rPr>
        <w:t>. o ochrane osobných údajov a o zmene a doplnení niektorých zákonov , alebo vo forme nákladov na právne zastúpenie pokiaľ uvedené náklady vzniknú ako dôsledok porušenia povinnosti stanovených v tejto dohode.</w:t>
      </w:r>
    </w:p>
    <w:p w14:paraId="354B7531"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 xml:space="preserve">V prípade, ak Prijímajúca strana poruší ktorúkoľvek z povinností uvedených v tejto zmluve má Poskytujúca strana  voči Prijímajúcej strane nárok na zmluvnú pokutu vo výške </w:t>
      </w:r>
      <w:r w:rsidR="004B6794">
        <w:rPr>
          <w:rFonts w:ascii="Arial" w:hAnsi="Arial" w:cs="Arial"/>
          <w:sz w:val="18"/>
          <w:szCs w:val="18"/>
        </w:rPr>
        <w:t>5 000</w:t>
      </w:r>
      <w:r w:rsidRPr="0079296D">
        <w:rPr>
          <w:rFonts w:ascii="Arial" w:hAnsi="Arial" w:cs="Arial"/>
          <w:sz w:val="18"/>
          <w:szCs w:val="18"/>
        </w:rPr>
        <w:t xml:space="preserve"> EUR (slovom</w:t>
      </w:r>
      <w:r w:rsidR="004B6794">
        <w:rPr>
          <w:rFonts w:ascii="Arial" w:hAnsi="Arial" w:cs="Arial"/>
          <w:sz w:val="18"/>
          <w:szCs w:val="18"/>
        </w:rPr>
        <w:t>:</w:t>
      </w:r>
      <w:r w:rsidRPr="0079296D">
        <w:rPr>
          <w:rFonts w:ascii="Arial" w:hAnsi="Arial" w:cs="Arial"/>
          <w:sz w:val="18"/>
          <w:szCs w:val="18"/>
        </w:rPr>
        <w:t xml:space="preserve"> </w:t>
      </w:r>
      <w:r w:rsidR="004B6794">
        <w:rPr>
          <w:rFonts w:ascii="Arial" w:hAnsi="Arial" w:cs="Arial"/>
          <w:sz w:val="18"/>
          <w:szCs w:val="18"/>
        </w:rPr>
        <w:t xml:space="preserve">päťtisíc </w:t>
      </w:r>
      <w:r w:rsidRPr="0079296D">
        <w:rPr>
          <w:rFonts w:ascii="Arial" w:hAnsi="Arial" w:cs="Arial"/>
          <w:sz w:val="18"/>
          <w:szCs w:val="18"/>
        </w:rPr>
        <w:t>EUR), a to osobitne za každý jednotlivý prípad porušenia niektorej z povinností. V prípade uplatnenia nároku na zmluvnú pokutu je Prijímajúca strana povinná uhradiť zmluvnú pokutu v lehote desiatich dní odo dňa doručenia písomného oznámenia Prijímajúcej strane, ktorým si Poskytujúca strana uplatnila svoj nárok na zmluvnú pokutu.</w:t>
      </w:r>
    </w:p>
    <w:p w14:paraId="2ADBA8C0" w14:textId="77777777" w:rsidR="000E19A6" w:rsidRPr="0079296D" w:rsidRDefault="000E19A6" w:rsidP="000E19A6">
      <w:pPr>
        <w:ind w:left="720" w:hanging="720"/>
        <w:jc w:val="center"/>
        <w:rPr>
          <w:rFonts w:ascii="Arial" w:hAnsi="Arial" w:cs="Arial"/>
          <w:sz w:val="18"/>
          <w:szCs w:val="18"/>
        </w:rPr>
      </w:pPr>
    </w:p>
    <w:p w14:paraId="47E5A052" w14:textId="77777777" w:rsidR="000E19A6" w:rsidRPr="0079296D" w:rsidRDefault="000E19A6" w:rsidP="000E19A6">
      <w:pPr>
        <w:ind w:left="720" w:hanging="720"/>
        <w:jc w:val="center"/>
        <w:rPr>
          <w:rFonts w:ascii="Arial" w:hAnsi="Arial" w:cs="Arial"/>
          <w:sz w:val="18"/>
          <w:szCs w:val="18"/>
        </w:rPr>
      </w:pPr>
    </w:p>
    <w:p w14:paraId="4F444A12" w14:textId="77777777" w:rsidR="000E19A6" w:rsidRPr="0079296D" w:rsidRDefault="000E19A6" w:rsidP="000E19A6">
      <w:pPr>
        <w:ind w:left="720" w:hanging="720"/>
        <w:jc w:val="center"/>
        <w:rPr>
          <w:rFonts w:ascii="Arial" w:hAnsi="Arial" w:cs="Arial"/>
          <w:b/>
          <w:sz w:val="18"/>
          <w:szCs w:val="18"/>
        </w:rPr>
      </w:pPr>
      <w:r w:rsidRPr="0079296D">
        <w:rPr>
          <w:rFonts w:ascii="Arial" w:hAnsi="Arial" w:cs="Arial"/>
          <w:b/>
          <w:sz w:val="18"/>
          <w:szCs w:val="18"/>
        </w:rPr>
        <w:t xml:space="preserve">Článok II. </w:t>
      </w:r>
    </w:p>
    <w:p w14:paraId="09DA7E0B" w14:textId="77777777" w:rsidR="000E19A6" w:rsidRPr="0079296D" w:rsidRDefault="000E19A6" w:rsidP="000E19A6">
      <w:pPr>
        <w:ind w:left="720" w:hanging="720"/>
        <w:jc w:val="center"/>
        <w:rPr>
          <w:rFonts w:ascii="Arial" w:hAnsi="Arial" w:cs="Arial"/>
          <w:b/>
          <w:sz w:val="18"/>
          <w:szCs w:val="18"/>
        </w:rPr>
      </w:pPr>
    </w:p>
    <w:p w14:paraId="1E2215E2"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Pokiaľ je niektoré ustanovenie tejto dohody neplatné alebo nevymáhateľné alebo sa takým stane, ostatné ustanovenia zostanú  nedotknuté v platnosti.</w:t>
      </w:r>
    </w:p>
    <w:p w14:paraId="1CAE472F" w14:textId="77777777" w:rsidR="000E19A6" w:rsidRPr="0079296D" w:rsidRDefault="000E19A6" w:rsidP="000E19A6">
      <w:pPr>
        <w:numPr>
          <w:ilvl w:val="12"/>
          <w:numId w:val="0"/>
        </w:numPr>
        <w:tabs>
          <w:tab w:val="num" w:pos="426"/>
        </w:tabs>
        <w:ind w:left="426" w:hanging="426"/>
        <w:jc w:val="both"/>
        <w:rPr>
          <w:rFonts w:ascii="Arial" w:hAnsi="Arial" w:cs="Arial"/>
          <w:sz w:val="18"/>
          <w:szCs w:val="18"/>
        </w:rPr>
      </w:pPr>
    </w:p>
    <w:p w14:paraId="64EDA5DF"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Neuplatnenie akýchkoľvek práv ktoroukoľvek zmluvnou stranou sa nepovažuje za vzdanie sa takýchto práv, ani čiastočné uplatnenie akéhokoľvek práva nezabráni ďalšiemu uplatneniu týchto práv.</w:t>
      </w:r>
    </w:p>
    <w:p w14:paraId="0C014703" w14:textId="77777777" w:rsidR="000E19A6" w:rsidRPr="0079296D" w:rsidRDefault="000E19A6" w:rsidP="000E19A6">
      <w:pPr>
        <w:numPr>
          <w:ilvl w:val="12"/>
          <w:numId w:val="0"/>
        </w:numPr>
        <w:tabs>
          <w:tab w:val="num" w:pos="426"/>
        </w:tabs>
        <w:ind w:left="426" w:hanging="426"/>
        <w:jc w:val="both"/>
        <w:rPr>
          <w:rFonts w:ascii="Arial" w:hAnsi="Arial" w:cs="Arial"/>
          <w:sz w:val="18"/>
          <w:szCs w:val="18"/>
        </w:rPr>
      </w:pPr>
    </w:p>
    <w:p w14:paraId="280E0041"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 xml:space="preserve">Po zrušení účelu, pre ktorý boli dôverné informácie odovzdané alebo po zániku tejto dohody sa Prijímajúca strana zaväzuje po doručení písomnej žiadosti Poskytujúcej strany bez zbytočného odkladu odovzdať všetky originálne hmotné nosiče dôverných informácií v písomnej alebo elektronickej podobe. Týmto článkom nie sú </w:t>
      </w:r>
      <w:r w:rsidRPr="0079296D">
        <w:rPr>
          <w:rFonts w:ascii="Arial" w:hAnsi="Arial" w:cs="Arial"/>
          <w:sz w:val="18"/>
          <w:szCs w:val="18"/>
        </w:rPr>
        <w:lastRenderedPageBreak/>
        <w:t>dotknuté zákonné povinnosti zmluvných strán týkajúcich sa archivácie dôverných informácií v súlade s právnymi predpismi.</w:t>
      </w:r>
    </w:p>
    <w:p w14:paraId="3C2C8000" w14:textId="77777777" w:rsidR="000E19A6" w:rsidRPr="0079296D" w:rsidRDefault="000E19A6" w:rsidP="000E19A6">
      <w:pPr>
        <w:pStyle w:val="Odsekzoznamu"/>
        <w:tabs>
          <w:tab w:val="num" w:pos="426"/>
        </w:tabs>
        <w:ind w:left="426" w:hanging="426"/>
        <w:rPr>
          <w:rFonts w:ascii="Arial" w:hAnsi="Arial" w:cs="Arial"/>
          <w:sz w:val="18"/>
          <w:szCs w:val="18"/>
        </w:rPr>
      </w:pPr>
    </w:p>
    <w:p w14:paraId="1237574B"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V prípade že písomná žiadosť podľa článku II. Ods. 3 tejto dohody nebude Prijímajúcej strane doručená v dobe deväťdesiatich (90) dní po zrušení účelu pre ktorý boli dôverné informácie poskytnuté alebo po zániku tejto dohody je Prijímajúca strana povinná originálne hmotné nosiče dôverných informácií bezodkladne bezpečne zlikvidovať.</w:t>
      </w:r>
    </w:p>
    <w:p w14:paraId="701CA32C" w14:textId="77777777" w:rsidR="000E19A6" w:rsidRPr="0079296D" w:rsidRDefault="000E19A6" w:rsidP="000E19A6">
      <w:pPr>
        <w:pStyle w:val="Odsekzoznamu"/>
        <w:tabs>
          <w:tab w:val="num" w:pos="426"/>
        </w:tabs>
        <w:ind w:left="426" w:hanging="426"/>
        <w:rPr>
          <w:rFonts w:ascii="Arial" w:hAnsi="Arial" w:cs="Arial"/>
          <w:sz w:val="18"/>
          <w:szCs w:val="18"/>
        </w:rPr>
      </w:pPr>
    </w:p>
    <w:p w14:paraId="15ACC167"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Táto dohoda nadobúda platnosť a účinnosť dňom jej podpisu oboma zmluvnými stranami. Platnosť tejto dohody zaniká uplynutím 10 rokov odo dňa jej podpisu.</w:t>
      </w:r>
    </w:p>
    <w:p w14:paraId="1F844DFC" w14:textId="77777777" w:rsidR="000E19A6" w:rsidRPr="0079296D" w:rsidRDefault="000E19A6" w:rsidP="000E19A6">
      <w:pPr>
        <w:tabs>
          <w:tab w:val="num" w:pos="426"/>
        </w:tabs>
        <w:ind w:left="426" w:hanging="426"/>
        <w:jc w:val="both"/>
        <w:rPr>
          <w:rFonts w:ascii="Arial" w:hAnsi="Arial" w:cs="Arial"/>
          <w:sz w:val="18"/>
          <w:szCs w:val="18"/>
        </w:rPr>
      </w:pPr>
    </w:p>
    <w:p w14:paraId="31B06D8D"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Táto dohoda sa spravuje právnymi predpismi platnými na území Slovenskej republiky.</w:t>
      </w:r>
    </w:p>
    <w:p w14:paraId="58678C1E" w14:textId="77777777" w:rsidR="000E19A6" w:rsidRPr="0079296D" w:rsidRDefault="000E19A6" w:rsidP="000E19A6">
      <w:pPr>
        <w:tabs>
          <w:tab w:val="num" w:pos="426"/>
        </w:tabs>
        <w:ind w:left="426" w:hanging="426"/>
        <w:jc w:val="both"/>
        <w:rPr>
          <w:rFonts w:ascii="Arial" w:hAnsi="Arial" w:cs="Arial"/>
          <w:sz w:val="18"/>
          <w:szCs w:val="18"/>
        </w:rPr>
      </w:pPr>
    </w:p>
    <w:p w14:paraId="17774932"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Prípadné spory vyplývajúce z tejto dohody budú riešené všeobecným súdom so sídlom na území Slovenskej republiky.</w:t>
      </w:r>
    </w:p>
    <w:p w14:paraId="563FC506" w14:textId="77777777" w:rsidR="000E19A6" w:rsidRPr="0079296D" w:rsidRDefault="000E19A6" w:rsidP="000E19A6">
      <w:pPr>
        <w:pStyle w:val="ListParagraph1"/>
        <w:tabs>
          <w:tab w:val="num" w:pos="426"/>
        </w:tabs>
        <w:ind w:left="426" w:hanging="426"/>
        <w:rPr>
          <w:rFonts w:ascii="Arial" w:hAnsi="Arial" w:cs="Arial"/>
          <w:sz w:val="18"/>
          <w:szCs w:val="18"/>
          <w:lang w:val="sk-SK"/>
        </w:rPr>
      </w:pPr>
    </w:p>
    <w:p w14:paraId="67766A6B" w14:textId="77777777" w:rsidR="000E19A6" w:rsidRPr="0079296D" w:rsidRDefault="000E19A6" w:rsidP="000E19A6">
      <w:pPr>
        <w:numPr>
          <w:ilvl w:val="0"/>
          <w:numId w:val="1"/>
        </w:numPr>
        <w:tabs>
          <w:tab w:val="clear" w:pos="720"/>
          <w:tab w:val="left" w:pos="-720"/>
          <w:tab w:val="left" w:pos="0"/>
          <w:tab w:val="num"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Akýkoľvek dodatok k tejto dohode je záväzný pre zmluvné strany iba ak sa vyhotoví v písomnej podobe, očísluje sa a podpíšu ho oprávnení zástupcovia každej zmluvnej strany.</w:t>
      </w:r>
    </w:p>
    <w:p w14:paraId="44DD72A6" w14:textId="77777777" w:rsidR="000E19A6" w:rsidRPr="0079296D" w:rsidRDefault="000E19A6" w:rsidP="000E19A6">
      <w:pPr>
        <w:pStyle w:val="ListParagraph1"/>
        <w:tabs>
          <w:tab w:val="num" w:pos="426"/>
        </w:tabs>
        <w:ind w:left="426" w:hanging="426"/>
        <w:rPr>
          <w:rFonts w:ascii="Arial" w:hAnsi="Arial" w:cs="Arial"/>
          <w:sz w:val="18"/>
          <w:szCs w:val="18"/>
          <w:lang w:val="sk-SK"/>
        </w:rPr>
      </w:pPr>
    </w:p>
    <w:p w14:paraId="7E8413BB" w14:textId="77777777" w:rsidR="000E19A6" w:rsidRPr="0079296D" w:rsidRDefault="000E19A6" w:rsidP="000E19A6">
      <w:pPr>
        <w:pStyle w:val="Zarkazkladnhotextu"/>
        <w:numPr>
          <w:ilvl w:val="0"/>
          <w:numId w:val="1"/>
        </w:numPr>
        <w:tabs>
          <w:tab w:val="clear" w:pos="720"/>
          <w:tab w:val="num" w:pos="426"/>
        </w:tabs>
        <w:ind w:left="426" w:hanging="426"/>
        <w:rPr>
          <w:rFonts w:cs="Arial"/>
          <w:sz w:val="18"/>
          <w:szCs w:val="18"/>
        </w:rPr>
      </w:pPr>
      <w:r w:rsidRPr="0079296D">
        <w:rPr>
          <w:rFonts w:cs="Arial"/>
          <w:sz w:val="18"/>
          <w:szCs w:val="18"/>
        </w:rPr>
        <w:t>Táto dohoda sa vyhotovuje v štyroch vyhotoveniach, po dvoch vyhotoveniach pre každú zmluvnú stranu.</w:t>
      </w:r>
    </w:p>
    <w:p w14:paraId="2BF5ED70" w14:textId="77777777" w:rsidR="000E19A6" w:rsidRPr="0079296D" w:rsidRDefault="000E19A6" w:rsidP="000E19A6">
      <w:pPr>
        <w:pStyle w:val="Zarkazkladnhotextu"/>
        <w:keepNext/>
        <w:keepLines/>
        <w:ind w:left="426"/>
        <w:rPr>
          <w:rFonts w:cs="Arial"/>
          <w:sz w:val="18"/>
          <w:szCs w:val="18"/>
        </w:rPr>
      </w:pPr>
    </w:p>
    <w:p w14:paraId="14A2A8F3" w14:textId="77777777" w:rsidR="000E19A6" w:rsidRPr="0079296D" w:rsidRDefault="000E19A6" w:rsidP="000E19A6">
      <w:pPr>
        <w:pStyle w:val="Zarkazkladnhotextu"/>
        <w:keepNext/>
        <w:keepLines/>
        <w:widowControl w:val="0"/>
        <w:numPr>
          <w:ilvl w:val="0"/>
          <w:numId w:val="1"/>
        </w:numPr>
        <w:tabs>
          <w:tab w:val="clear" w:pos="720"/>
          <w:tab w:val="num" w:pos="426"/>
        </w:tabs>
        <w:ind w:left="426" w:hanging="426"/>
        <w:rPr>
          <w:rFonts w:cs="Arial"/>
          <w:sz w:val="18"/>
          <w:szCs w:val="18"/>
        </w:rPr>
      </w:pPr>
      <w:r w:rsidRPr="0079296D">
        <w:rPr>
          <w:rFonts w:cs="Arial"/>
          <w:sz w:val="18"/>
          <w:szCs w:val="18"/>
        </w:rPr>
        <w:t>Zmluvné strany prehlasujú, že túto dohodu uzatvorili slobodne, vážne a bez omylu, nebola uzatvorená v tiesni ani za nápadne nevýhodných podmienok, dohodu si prečítali, jej obsahu porozumeli a na znak súhlasu s jej obsahom ju podpisujú.</w:t>
      </w:r>
    </w:p>
    <w:p w14:paraId="3F381BCA" w14:textId="77777777" w:rsidR="000E19A6" w:rsidRPr="0079296D" w:rsidRDefault="000E19A6" w:rsidP="000E19A6">
      <w:pPr>
        <w:keepNext/>
        <w:keepLines/>
        <w:widowControl w:val="0"/>
        <w:jc w:val="both"/>
        <w:rPr>
          <w:rFonts w:ascii="Arial" w:hAnsi="Arial" w:cs="Arial"/>
          <w:sz w:val="18"/>
          <w:szCs w:val="18"/>
        </w:rPr>
      </w:pPr>
    </w:p>
    <w:p w14:paraId="668EDFFC" w14:textId="77777777" w:rsidR="000E19A6" w:rsidRPr="0079296D" w:rsidRDefault="000E19A6" w:rsidP="000E19A6">
      <w:pPr>
        <w:keepNext/>
        <w:keepLines/>
        <w:widowControl w:val="0"/>
        <w:jc w:val="both"/>
        <w:rPr>
          <w:rFonts w:ascii="Arial" w:hAnsi="Arial" w:cs="Arial"/>
          <w:sz w:val="18"/>
          <w:szCs w:val="18"/>
        </w:rPr>
      </w:pPr>
    </w:p>
    <w:p w14:paraId="1233AAF4" w14:textId="1112A882" w:rsidR="00247460" w:rsidRPr="0079296D" w:rsidRDefault="000E19A6" w:rsidP="00247460">
      <w:pPr>
        <w:keepNext/>
        <w:keepLines/>
        <w:widowControl w:val="0"/>
        <w:jc w:val="both"/>
        <w:rPr>
          <w:rFonts w:ascii="Arial" w:hAnsi="Arial" w:cs="Arial"/>
          <w:sz w:val="18"/>
          <w:szCs w:val="18"/>
        </w:rPr>
      </w:pPr>
      <w:r w:rsidRPr="0079296D">
        <w:rPr>
          <w:rFonts w:ascii="Arial" w:hAnsi="Arial" w:cs="Arial"/>
          <w:sz w:val="18"/>
          <w:szCs w:val="18"/>
        </w:rPr>
        <w:t>V Bratislave, dňa ___________</w:t>
      </w:r>
      <w:r w:rsidR="00247460">
        <w:rPr>
          <w:rFonts w:ascii="Arial" w:hAnsi="Arial" w:cs="Arial"/>
          <w:sz w:val="18"/>
          <w:szCs w:val="18"/>
        </w:rPr>
        <w:tab/>
      </w:r>
      <w:r w:rsidR="00247460">
        <w:rPr>
          <w:rFonts w:ascii="Arial" w:hAnsi="Arial" w:cs="Arial"/>
          <w:sz w:val="18"/>
          <w:szCs w:val="18"/>
        </w:rPr>
        <w:tab/>
      </w:r>
      <w:r w:rsidR="00247460">
        <w:rPr>
          <w:rFonts w:ascii="Arial" w:hAnsi="Arial" w:cs="Arial"/>
          <w:sz w:val="18"/>
          <w:szCs w:val="18"/>
        </w:rPr>
        <w:tab/>
      </w:r>
      <w:r w:rsidR="00247460" w:rsidRPr="0079296D">
        <w:rPr>
          <w:rFonts w:ascii="Arial" w:hAnsi="Arial" w:cs="Arial"/>
          <w:sz w:val="18"/>
          <w:szCs w:val="18"/>
        </w:rPr>
        <w:t>V</w:t>
      </w:r>
      <w:r w:rsidR="00247460">
        <w:rPr>
          <w:rFonts w:ascii="Arial" w:hAnsi="Arial" w:cs="Arial"/>
          <w:sz w:val="18"/>
          <w:szCs w:val="18"/>
        </w:rPr>
        <w:t> </w:t>
      </w:r>
      <w:r w:rsidR="000521FE">
        <w:rPr>
          <w:rFonts w:ascii="Arial" w:hAnsi="Arial" w:cs="Arial"/>
          <w:sz w:val="18"/>
          <w:szCs w:val="18"/>
        </w:rPr>
        <w:t>.......................................</w:t>
      </w:r>
      <w:r w:rsidR="00247460" w:rsidRPr="0079296D">
        <w:rPr>
          <w:rFonts w:ascii="Arial" w:hAnsi="Arial" w:cs="Arial"/>
          <w:sz w:val="18"/>
          <w:szCs w:val="18"/>
        </w:rPr>
        <w:t>, dňa ___________</w:t>
      </w:r>
    </w:p>
    <w:p w14:paraId="63321566" w14:textId="77777777" w:rsidR="000E19A6" w:rsidRPr="0079296D" w:rsidRDefault="000E19A6" w:rsidP="000E19A6">
      <w:pPr>
        <w:keepNext/>
        <w:keepLines/>
        <w:widowControl w:val="0"/>
        <w:jc w:val="both"/>
        <w:rPr>
          <w:rFonts w:ascii="Arial" w:hAnsi="Arial" w:cs="Arial"/>
          <w:sz w:val="18"/>
          <w:szCs w:val="18"/>
        </w:rPr>
      </w:pPr>
    </w:p>
    <w:p w14:paraId="136BE431" w14:textId="77777777" w:rsidR="000E19A6" w:rsidRPr="0079296D" w:rsidRDefault="000E19A6" w:rsidP="000E19A6">
      <w:pPr>
        <w:keepNext/>
        <w:keepLines/>
        <w:widowControl w:val="0"/>
        <w:jc w:val="both"/>
        <w:rPr>
          <w:rFonts w:ascii="Arial" w:hAnsi="Arial" w:cs="Arial"/>
          <w:sz w:val="18"/>
          <w:szCs w:val="18"/>
        </w:rPr>
      </w:pPr>
    </w:p>
    <w:p w14:paraId="2D1DE220" w14:textId="77777777" w:rsidR="000E19A6" w:rsidRPr="0079296D" w:rsidRDefault="000E19A6" w:rsidP="000E19A6">
      <w:pPr>
        <w:keepNext/>
        <w:keepLines/>
        <w:widowControl w:val="0"/>
        <w:jc w:val="both"/>
        <w:rPr>
          <w:rFonts w:ascii="Arial" w:hAnsi="Arial" w:cs="Arial"/>
          <w:sz w:val="18"/>
          <w:szCs w:val="18"/>
        </w:rPr>
      </w:pPr>
    </w:p>
    <w:p w14:paraId="6E78B38C" w14:textId="77777777" w:rsidR="000E19A6" w:rsidRPr="0079296D" w:rsidRDefault="000E19A6" w:rsidP="000E19A6">
      <w:pPr>
        <w:keepNext/>
        <w:keepLines/>
        <w:widowControl w:val="0"/>
        <w:jc w:val="both"/>
        <w:rPr>
          <w:rFonts w:ascii="Arial" w:hAnsi="Arial" w:cs="Arial"/>
          <w:sz w:val="18"/>
          <w:szCs w:val="18"/>
        </w:rPr>
      </w:pPr>
      <w:r w:rsidRPr="0079296D">
        <w:rPr>
          <w:rFonts w:ascii="Arial" w:hAnsi="Arial" w:cs="Arial"/>
          <w:sz w:val="18"/>
          <w:szCs w:val="18"/>
        </w:rPr>
        <w:t xml:space="preserve">za Poskytujúcu stranu: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r w:rsidR="00543EC5">
        <w:rPr>
          <w:rFonts w:ascii="Arial" w:hAnsi="Arial" w:cs="Arial"/>
          <w:sz w:val="18"/>
          <w:szCs w:val="18"/>
        </w:rPr>
        <w:tab/>
      </w:r>
      <w:r w:rsidRPr="0079296D">
        <w:rPr>
          <w:rFonts w:ascii="Arial" w:hAnsi="Arial" w:cs="Arial"/>
          <w:sz w:val="18"/>
          <w:szCs w:val="18"/>
        </w:rPr>
        <w:t xml:space="preserve">za Prijímajúcu stranu, ......  :  </w:t>
      </w:r>
    </w:p>
    <w:p w14:paraId="278CFE78" w14:textId="77777777" w:rsidR="000E19A6" w:rsidRPr="0079296D" w:rsidRDefault="000E19A6" w:rsidP="000E19A6">
      <w:pPr>
        <w:keepNext/>
        <w:keepLines/>
        <w:widowControl w:val="0"/>
        <w:jc w:val="both"/>
        <w:rPr>
          <w:rFonts w:ascii="Arial" w:hAnsi="Arial" w:cs="Arial"/>
          <w:sz w:val="18"/>
          <w:szCs w:val="18"/>
        </w:rPr>
      </w:pPr>
    </w:p>
    <w:p w14:paraId="670AF7C4" w14:textId="77777777" w:rsidR="000E19A6" w:rsidRPr="0079296D" w:rsidRDefault="000E19A6" w:rsidP="000E19A6">
      <w:pPr>
        <w:keepNext/>
        <w:keepLines/>
        <w:widowControl w:val="0"/>
        <w:jc w:val="both"/>
        <w:rPr>
          <w:rFonts w:ascii="Arial" w:hAnsi="Arial" w:cs="Arial"/>
          <w:sz w:val="18"/>
          <w:szCs w:val="18"/>
        </w:rPr>
      </w:pPr>
    </w:p>
    <w:p w14:paraId="2AD0008F" w14:textId="77777777" w:rsidR="000E19A6" w:rsidRPr="0079296D" w:rsidRDefault="000E19A6" w:rsidP="000E19A6">
      <w:pPr>
        <w:keepNext/>
        <w:keepLines/>
        <w:widowControl w:val="0"/>
        <w:jc w:val="both"/>
        <w:rPr>
          <w:rFonts w:ascii="Arial" w:hAnsi="Arial" w:cs="Arial"/>
          <w:sz w:val="18"/>
          <w:szCs w:val="18"/>
        </w:rPr>
      </w:pPr>
    </w:p>
    <w:p w14:paraId="08B22613" w14:textId="77777777" w:rsidR="000E19A6" w:rsidRPr="0079296D" w:rsidRDefault="000E19A6" w:rsidP="000E19A6">
      <w:pPr>
        <w:keepNext/>
        <w:keepLines/>
        <w:widowControl w:val="0"/>
        <w:jc w:val="both"/>
        <w:rPr>
          <w:rFonts w:ascii="Arial" w:hAnsi="Arial" w:cs="Arial"/>
          <w:sz w:val="18"/>
          <w:szCs w:val="18"/>
        </w:rPr>
      </w:pPr>
    </w:p>
    <w:p w14:paraId="356B5C41" w14:textId="77777777" w:rsidR="000E19A6" w:rsidRPr="0079296D" w:rsidRDefault="000E19A6" w:rsidP="000E19A6">
      <w:pPr>
        <w:keepNext/>
        <w:keepLines/>
        <w:widowControl w:val="0"/>
        <w:jc w:val="both"/>
        <w:rPr>
          <w:rFonts w:ascii="Arial" w:hAnsi="Arial" w:cs="Arial"/>
          <w:sz w:val="18"/>
          <w:szCs w:val="18"/>
        </w:rPr>
      </w:pPr>
    </w:p>
    <w:p w14:paraId="72BEE9AD" w14:textId="77777777" w:rsidR="004B6794" w:rsidRDefault="000E19A6" w:rsidP="004B6794">
      <w:pPr>
        <w:keepNext/>
        <w:keepLines/>
        <w:widowControl w:val="0"/>
        <w:jc w:val="both"/>
        <w:rPr>
          <w:rFonts w:ascii="Arial" w:hAnsi="Arial" w:cs="Arial"/>
          <w:sz w:val="18"/>
          <w:szCs w:val="18"/>
        </w:rPr>
      </w:pPr>
      <w:r w:rsidRPr="0079296D">
        <w:rPr>
          <w:rFonts w:ascii="Arial" w:hAnsi="Arial" w:cs="Arial"/>
          <w:sz w:val="18"/>
          <w:szCs w:val="18"/>
        </w:rPr>
        <w:t xml:space="preserve">____________________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28B0E6DB" w14:textId="77777777" w:rsidR="000E19A6" w:rsidRPr="0079296D" w:rsidRDefault="00BA320E" w:rsidP="004B6794">
      <w:pPr>
        <w:keepNext/>
        <w:keepLines/>
        <w:widowControl w:val="0"/>
        <w:tabs>
          <w:tab w:val="left" w:pos="567"/>
          <w:tab w:val="center" w:pos="5245"/>
        </w:tabs>
        <w:jc w:val="both"/>
        <w:rPr>
          <w:rFonts w:ascii="Arial" w:hAnsi="Arial" w:cs="Arial"/>
          <w:sz w:val="18"/>
          <w:szCs w:val="18"/>
        </w:rPr>
      </w:pPr>
      <w:r>
        <w:rPr>
          <w:rFonts w:ascii="Arial" w:hAnsi="Arial" w:cs="Arial"/>
          <w:sz w:val="18"/>
          <w:szCs w:val="18"/>
        </w:rPr>
        <w:tab/>
      </w:r>
    </w:p>
    <w:p w14:paraId="25953940" w14:textId="77777777" w:rsidR="000E19A6" w:rsidRPr="0079296D" w:rsidRDefault="000E19A6" w:rsidP="000E19A6">
      <w:pPr>
        <w:keepNext/>
        <w:keepLines/>
        <w:widowControl w:val="0"/>
        <w:tabs>
          <w:tab w:val="left" w:pos="426"/>
        </w:tabs>
        <w:jc w:val="both"/>
        <w:rPr>
          <w:rFonts w:ascii="Arial" w:hAnsi="Arial" w:cs="Arial"/>
          <w:sz w:val="18"/>
          <w:szCs w:val="18"/>
        </w:rPr>
      </w:pPr>
      <w:r w:rsidRPr="0079296D">
        <w:rPr>
          <w:rFonts w:ascii="Arial" w:hAnsi="Arial" w:cs="Arial"/>
          <w:sz w:val="18"/>
          <w:szCs w:val="18"/>
        </w:rPr>
        <w:tab/>
        <w:t xml:space="preserve"> </w:t>
      </w:r>
    </w:p>
    <w:p w14:paraId="68C20FFC" w14:textId="77777777" w:rsidR="000E19A6" w:rsidRPr="0079296D" w:rsidRDefault="000E19A6" w:rsidP="000E19A6">
      <w:pPr>
        <w:jc w:val="both"/>
        <w:rPr>
          <w:rFonts w:ascii="Arial" w:hAnsi="Arial" w:cs="Arial"/>
          <w:sz w:val="18"/>
          <w:szCs w:val="18"/>
        </w:rPr>
      </w:pPr>
    </w:p>
    <w:p w14:paraId="77EC182D" w14:textId="77777777" w:rsidR="000E19A6" w:rsidRPr="0079296D" w:rsidRDefault="000E19A6" w:rsidP="000E19A6">
      <w:pPr>
        <w:jc w:val="both"/>
        <w:rPr>
          <w:rFonts w:ascii="Arial" w:hAnsi="Arial" w:cs="Arial"/>
          <w:sz w:val="18"/>
          <w:szCs w:val="18"/>
        </w:rPr>
      </w:pPr>
    </w:p>
    <w:p w14:paraId="37686A30" w14:textId="77777777" w:rsidR="000E19A6" w:rsidRPr="0079296D" w:rsidRDefault="000E19A6" w:rsidP="000E19A6">
      <w:pPr>
        <w:jc w:val="both"/>
        <w:rPr>
          <w:rFonts w:ascii="Arial" w:hAnsi="Arial" w:cs="Arial"/>
          <w:sz w:val="18"/>
          <w:szCs w:val="18"/>
        </w:rPr>
      </w:pPr>
    </w:p>
    <w:p w14:paraId="3BBE8662" w14:textId="77777777" w:rsidR="000E19A6" w:rsidRPr="0079296D" w:rsidRDefault="000E19A6" w:rsidP="000E19A6">
      <w:pPr>
        <w:jc w:val="both"/>
        <w:rPr>
          <w:rFonts w:ascii="Arial" w:hAnsi="Arial" w:cs="Arial"/>
          <w:sz w:val="18"/>
          <w:szCs w:val="18"/>
        </w:rPr>
      </w:pPr>
    </w:p>
    <w:p w14:paraId="17363A5E" w14:textId="77777777" w:rsidR="000E19A6" w:rsidRPr="0079296D" w:rsidRDefault="000E19A6" w:rsidP="000E19A6">
      <w:pPr>
        <w:jc w:val="both"/>
        <w:rPr>
          <w:rFonts w:ascii="Arial" w:hAnsi="Arial" w:cs="Arial"/>
          <w:sz w:val="18"/>
          <w:szCs w:val="18"/>
        </w:rPr>
      </w:pPr>
    </w:p>
    <w:p w14:paraId="1669D6AF" w14:textId="77777777" w:rsidR="000E19A6" w:rsidRPr="0079296D" w:rsidRDefault="000E19A6" w:rsidP="000E19A6">
      <w:pPr>
        <w:jc w:val="both"/>
        <w:rPr>
          <w:rFonts w:ascii="Arial" w:hAnsi="Arial" w:cs="Arial"/>
          <w:sz w:val="18"/>
          <w:szCs w:val="18"/>
        </w:rPr>
      </w:pPr>
      <w:r w:rsidRPr="0079296D">
        <w:rPr>
          <w:rFonts w:ascii="Arial" w:hAnsi="Arial" w:cs="Arial"/>
          <w:sz w:val="18"/>
          <w:szCs w:val="18"/>
        </w:rPr>
        <w:t xml:space="preserve">____________________ </w:t>
      </w:r>
      <w:r w:rsidRPr="0079296D">
        <w:rPr>
          <w:rFonts w:ascii="Arial" w:hAnsi="Arial" w:cs="Arial"/>
          <w:sz w:val="18"/>
          <w:szCs w:val="18"/>
        </w:rPr>
        <w:tab/>
      </w:r>
      <w:r w:rsidR="00247460">
        <w:rPr>
          <w:rFonts w:ascii="Arial" w:hAnsi="Arial" w:cs="Arial"/>
          <w:sz w:val="18"/>
          <w:szCs w:val="18"/>
        </w:rPr>
        <w:tab/>
      </w:r>
      <w:r w:rsidR="00247460">
        <w:rPr>
          <w:rFonts w:ascii="Arial" w:hAnsi="Arial" w:cs="Arial"/>
          <w:sz w:val="18"/>
          <w:szCs w:val="18"/>
        </w:rPr>
        <w:tab/>
      </w:r>
      <w:r w:rsidR="00247460">
        <w:rPr>
          <w:rFonts w:ascii="Arial" w:hAnsi="Arial" w:cs="Arial"/>
          <w:sz w:val="18"/>
          <w:szCs w:val="18"/>
        </w:rPr>
        <w:tab/>
      </w:r>
      <w:r w:rsidR="00247460" w:rsidRPr="0079296D">
        <w:rPr>
          <w:rFonts w:ascii="Arial" w:hAnsi="Arial" w:cs="Arial"/>
          <w:sz w:val="18"/>
          <w:szCs w:val="18"/>
        </w:rPr>
        <w:t>____________________</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 xml:space="preserve"> </w:t>
      </w:r>
    </w:p>
    <w:p w14:paraId="2506D86B" w14:textId="77777777" w:rsidR="000C2544" w:rsidRDefault="000C2544"/>
    <w:p w14:paraId="12A955D8" w14:textId="77777777" w:rsidR="0086764A" w:rsidRDefault="0086764A"/>
    <w:p w14:paraId="054EF233" w14:textId="77777777" w:rsidR="0086764A" w:rsidRDefault="0086764A"/>
    <w:p w14:paraId="40AE40E1" w14:textId="77777777" w:rsidR="0086764A" w:rsidRDefault="0086764A"/>
    <w:p w14:paraId="77FBD3F9" w14:textId="77777777" w:rsidR="0086764A" w:rsidRDefault="0086764A"/>
    <w:p w14:paraId="12FFE84D" w14:textId="77777777" w:rsidR="0086764A" w:rsidRDefault="0086764A"/>
    <w:p w14:paraId="7E7F9AB9" w14:textId="77777777" w:rsidR="0086764A" w:rsidRDefault="0086764A"/>
    <w:p w14:paraId="005FB9BA" w14:textId="77777777" w:rsidR="0086764A" w:rsidRDefault="0086764A"/>
    <w:p w14:paraId="7364B443" w14:textId="77777777" w:rsidR="0086764A" w:rsidRDefault="0086764A"/>
    <w:p w14:paraId="7964682C" w14:textId="77777777" w:rsidR="0086764A" w:rsidRDefault="0086764A"/>
    <w:p w14:paraId="1BFD558D" w14:textId="77777777" w:rsidR="0086764A" w:rsidRDefault="0086764A"/>
    <w:p w14:paraId="60C7B58C" w14:textId="77777777" w:rsidR="0086764A" w:rsidRDefault="0086764A"/>
    <w:p w14:paraId="3C2A0622" w14:textId="77777777" w:rsidR="0086764A" w:rsidRDefault="0086764A"/>
    <w:sectPr w:rsidR="0086764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1BBBB" w14:textId="77777777" w:rsidR="00431666" w:rsidRDefault="00431666" w:rsidP="006C1573">
      <w:r>
        <w:separator/>
      </w:r>
    </w:p>
  </w:endnote>
  <w:endnote w:type="continuationSeparator" w:id="0">
    <w:p w14:paraId="2F57E7C7" w14:textId="77777777" w:rsidR="00431666" w:rsidRDefault="00431666" w:rsidP="006C1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150F3" w14:textId="3FF04184" w:rsidR="003303D0" w:rsidRDefault="003303D0">
    <w:pPr>
      <w:pStyle w:val="Pta"/>
      <w:jc w:val="right"/>
    </w:pPr>
  </w:p>
  <w:p w14:paraId="6D6B11D8" w14:textId="77777777" w:rsidR="006C1573" w:rsidRDefault="006C157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DD4AE" w14:textId="77777777" w:rsidR="00431666" w:rsidRDefault="00431666" w:rsidP="006C1573">
      <w:r>
        <w:separator/>
      </w:r>
    </w:p>
  </w:footnote>
  <w:footnote w:type="continuationSeparator" w:id="0">
    <w:p w14:paraId="438C7484" w14:textId="77777777" w:rsidR="00431666" w:rsidRDefault="00431666" w:rsidP="006C1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2A985" w14:textId="038A1580" w:rsidR="006C1573" w:rsidRPr="006C1573" w:rsidRDefault="0083293E" w:rsidP="0083293E">
    <w:pPr>
      <w:pStyle w:val="Hlavika"/>
      <w:jc w:val="both"/>
      <w:rPr>
        <w:rFonts w:ascii="Arial" w:hAnsi="Arial" w:cs="Arial"/>
        <w:sz w:val="22"/>
        <w:szCs w:val="22"/>
      </w:rPr>
    </w:pPr>
    <w:r>
      <w:rPr>
        <w:rFonts w:ascii="Arial" w:hAnsi="Arial" w:cs="Arial"/>
        <w:sz w:val="22"/>
        <w:szCs w:val="22"/>
      </w:rPr>
      <w:t xml:space="preserve">Príloha č. </w:t>
    </w:r>
    <w:r w:rsidR="003312AE">
      <w:rPr>
        <w:rFonts w:ascii="Arial" w:hAnsi="Arial" w:cs="Arial"/>
        <w:sz w:val="22"/>
        <w:szCs w:val="22"/>
      </w:rPr>
      <w:t>7</w:t>
    </w:r>
    <w:r>
      <w:rPr>
        <w:rFonts w:ascii="Arial" w:hAnsi="Arial"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71B1"/>
    <w:multiLevelType w:val="singleLevel"/>
    <w:tmpl w:val="B4BE7304"/>
    <w:lvl w:ilvl="0">
      <w:start w:val="1"/>
      <w:numFmt w:val="decimal"/>
      <w:lvlText w:val="%1."/>
      <w:legacy w:legacy="1" w:legacySpace="120" w:legacyIndent="360"/>
      <w:lvlJc w:val="left"/>
      <w:pPr>
        <w:ind w:left="360" w:hanging="360"/>
      </w:pPr>
    </w:lvl>
  </w:abstractNum>
  <w:abstractNum w:abstractNumId="1" w15:restartNumberingAfterBreak="0">
    <w:nsid w:val="141466F8"/>
    <w:multiLevelType w:val="hybridMultilevel"/>
    <w:tmpl w:val="52282E2C"/>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1D0F0221"/>
    <w:multiLevelType w:val="hybridMultilevel"/>
    <w:tmpl w:val="CEC04534"/>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2B436E94"/>
    <w:multiLevelType w:val="hybridMultilevel"/>
    <w:tmpl w:val="7A0ECCD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4E096694"/>
    <w:multiLevelType w:val="hybridMultilevel"/>
    <w:tmpl w:val="D3CCD8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E4A2D1E"/>
    <w:multiLevelType w:val="singleLevel"/>
    <w:tmpl w:val="3C12F4C6"/>
    <w:lvl w:ilvl="0">
      <w:start w:val="1"/>
      <w:numFmt w:val="decimal"/>
      <w:lvlText w:val="%1. "/>
      <w:legacy w:legacy="1" w:legacySpace="0" w:legacyIndent="283"/>
      <w:lvlJc w:val="left"/>
      <w:pPr>
        <w:ind w:left="283" w:hanging="283"/>
      </w:pPr>
      <w:rPr>
        <w:rFonts w:ascii="Arial" w:hAnsi="Arial" w:cs="Arial" w:hint="default"/>
        <w:b w:val="0"/>
        <w:i w:val="0"/>
        <w:sz w:val="18"/>
        <w:szCs w:val="18"/>
        <w:u w:val="none"/>
      </w:rPr>
    </w:lvl>
  </w:abstractNum>
  <w:abstractNum w:abstractNumId="6" w15:restartNumberingAfterBreak="0">
    <w:nsid w:val="57971228"/>
    <w:multiLevelType w:val="hybridMultilevel"/>
    <w:tmpl w:val="B346234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5F481E90"/>
    <w:multiLevelType w:val="hybridMultilevel"/>
    <w:tmpl w:val="CB02A118"/>
    <w:lvl w:ilvl="0" w:tplc="5C7453CA">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8" w15:restartNumberingAfterBreak="0">
    <w:nsid w:val="66935976"/>
    <w:multiLevelType w:val="singleLevel"/>
    <w:tmpl w:val="AD4E3AAC"/>
    <w:lvl w:ilvl="0">
      <w:start w:val="1"/>
      <w:numFmt w:val="lowerLetter"/>
      <w:lvlText w:val="(%1)"/>
      <w:legacy w:legacy="1" w:legacySpace="120" w:legacyIndent="360"/>
      <w:lvlJc w:val="left"/>
      <w:pPr>
        <w:ind w:left="927" w:hanging="360"/>
      </w:pPr>
    </w:lvl>
  </w:abstractNum>
  <w:num w:numId="1">
    <w:abstractNumId w:val="2"/>
  </w:num>
  <w:num w:numId="2">
    <w:abstractNumId w:val="0"/>
  </w:num>
  <w:num w:numId="3">
    <w:abstractNumId w:val="8"/>
  </w:num>
  <w:num w:numId="4">
    <w:abstractNumId w:val="7"/>
  </w:num>
  <w:num w:numId="5">
    <w:abstractNumId w:val="5"/>
  </w:num>
  <w:num w:numId="6">
    <w:abstractNumId w:val="3"/>
  </w:num>
  <w:num w:numId="7">
    <w:abstractNumId w:val="1"/>
  </w:num>
  <w:num w:numId="8">
    <w:abstractNumId w:val="6"/>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raničová Silvia">
    <w15:presenceInfo w15:providerId="AD" w15:userId="S-1-5-21-2092273257-3349712018-3478839707-2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A6"/>
    <w:rsid w:val="0004085A"/>
    <w:rsid w:val="000521FE"/>
    <w:rsid w:val="0008351E"/>
    <w:rsid w:val="000868EF"/>
    <w:rsid w:val="000C2544"/>
    <w:rsid w:val="000E19A6"/>
    <w:rsid w:val="00230011"/>
    <w:rsid w:val="00247460"/>
    <w:rsid w:val="003303D0"/>
    <w:rsid w:val="003312AE"/>
    <w:rsid w:val="00334AD1"/>
    <w:rsid w:val="00381707"/>
    <w:rsid w:val="00396E66"/>
    <w:rsid w:val="00431666"/>
    <w:rsid w:val="00474F71"/>
    <w:rsid w:val="004B6794"/>
    <w:rsid w:val="004B7C80"/>
    <w:rsid w:val="004F540E"/>
    <w:rsid w:val="00543EC5"/>
    <w:rsid w:val="005571F7"/>
    <w:rsid w:val="005C1B2D"/>
    <w:rsid w:val="00651C58"/>
    <w:rsid w:val="006C1573"/>
    <w:rsid w:val="00814FBB"/>
    <w:rsid w:val="0083293E"/>
    <w:rsid w:val="0086764A"/>
    <w:rsid w:val="008F6470"/>
    <w:rsid w:val="00AD63EE"/>
    <w:rsid w:val="00AF0FB7"/>
    <w:rsid w:val="00B140A5"/>
    <w:rsid w:val="00BA320E"/>
    <w:rsid w:val="00C25269"/>
    <w:rsid w:val="00D40283"/>
    <w:rsid w:val="00D56D8C"/>
    <w:rsid w:val="00DA0372"/>
    <w:rsid w:val="00E163B0"/>
    <w:rsid w:val="00E81B28"/>
    <w:rsid w:val="00F36E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1BEED"/>
  <w15:chartTrackingRefBased/>
  <w15:docId w15:val="{C0A29DD5-D4C3-488F-A09E-26FAD3084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E19A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86764A"/>
    <w:pPr>
      <w:keepNext/>
      <w:jc w:val="center"/>
      <w:outlineLvl w:val="0"/>
    </w:pPr>
    <w:rPr>
      <w:b/>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0E19A6"/>
    <w:pPr>
      <w:ind w:left="360"/>
      <w:jc w:val="both"/>
    </w:pPr>
    <w:rPr>
      <w:rFonts w:ascii="Arial" w:hAnsi="Arial"/>
    </w:rPr>
  </w:style>
  <w:style w:type="character" w:customStyle="1" w:styleId="ZarkazkladnhotextuChar">
    <w:name w:val="Zarážka základného textu Char"/>
    <w:basedOn w:val="Predvolenpsmoodseku"/>
    <w:link w:val="Zarkazkladnhotextu"/>
    <w:rsid w:val="000E19A6"/>
    <w:rPr>
      <w:rFonts w:ascii="Arial" w:eastAsia="Times New Roman" w:hAnsi="Arial" w:cs="Times New Roman"/>
      <w:sz w:val="24"/>
      <w:szCs w:val="24"/>
      <w:lang w:eastAsia="cs-CZ"/>
    </w:rPr>
  </w:style>
  <w:style w:type="paragraph" w:styleId="Zkladntext">
    <w:name w:val="Body Text"/>
    <w:basedOn w:val="Normlny"/>
    <w:link w:val="ZkladntextChar"/>
    <w:rsid w:val="000E19A6"/>
    <w:pPr>
      <w:spacing w:after="120"/>
    </w:pPr>
  </w:style>
  <w:style w:type="character" w:customStyle="1" w:styleId="ZkladntextChar">
    <w:name w:val="Základný text Char"/>
    <w:basedOn w:val="Predvolenpsmoodseku"/>
    <w:link w:val="Zkladntext"/>
    <w:rsid w:val="000E19A6"/>
    <w:rPr>
      <w:rFonts w:ascii="Times New Roman" w:eastAsia="Times New Roman" w:hAnsi="Times New Roman" w:cs="Times New Roman"/>
      <w:sz w:val="24"/>
      <w:szCs w:val="24"/>
      <w:lang w:eastAsia="cs-CZ"/>
    </w:rPr>
  </w:style>
  <w:style w:type="paragraph" w:styleId="Odsekzoznamu">
    <w:name w:val="List Paragraph"/>
    <w:basedOn w:val="Normlny"/>
    <w:link w:val="OdsekzoznamuChar"/>
    <w:uiPriority w:val="99"/>
    <w:qFormat/>
    <w:rsid w:val="000E19A6"/>
    <w:pPr>
      <w:ind w:left="708"/>
    </w:pPr>
  </w:style>
  <w:style w:type="character" w:customStyle="1" w:styleId="OdsekzoznamuChar">
    <w:name w:val="Odsek zoznamu Char"/>
    <w:link w:val="Odsekzoznamu"/>
    <w:uiPriority w:val="99"/>
    <w:locked/>
    <w:rsid w:val="000E19A6"/>
    <w:rPr>
      <w:rFonts w:ascii="Times New Roman" w:eastAsia="Times New Roman" w:hAnsi="Times New Roman" w:cs="Times New Roman"/>
      <w:sz w:val="24"/>
      <w:szCs w:val="24"/>
      <w:lang w:eastAsia="cs-CZ"/>
    </w:rPr>
  </w:style>
  <w:style w:type="paragraph" w:styleId="Zkladntext2">
    <w:name w:val="Body Text 2"/>
    <w:basedOn w:val="Normlny"/>
    <w:link w:val="Zkladntext2Char"/>
    <w:uiPriority w:val="99"/>
    <w:semiHidden/>
    <w:unhideWhenUsed/>
    <w:rsid w:val="000E19A6"/>
    <w:pPr>
      <w:spacing w:after="120" w:line="480" w:lineRule="auto"/>
    </w:pPr>
  </w:style>
  <w:style w:type="character" w:customStyle="1" w:styleId="Zkladntext2Char">
    <w:name w:val="Základný text 2 Char"/>
    <w:basedOn w:val="Predvolenpsmoodseku"/>
    <w:link w:val="Zkladntext2"/>
    <w:uiPriority w:val="99"/>
    <w:semiHidden/>
    <w:rsid w:val="000E19A6"/>
    <w:rPr>
      <w:rFonts w:ascii="Times New Roman" w:eastAsia="Times New Roman" w:hAnsi="Times New Roman" w:cs="Times New Roman"/>
      <w:sz w:val="24"/>
      <w:szCs w:val="24"/>
      <w:lang w:eastAsia="cs-CZ"/>
    </w:rPr>
  </w:style>
  <w:style w:type="paragraph" w:styleId="Zarkazkladnhotextu3">
    <w:name w:val="Body Text Indent 3"/>
    <w:basedOn w:val="Normlny"/>
    <w:link w:val="Zarkazkladnhotextu3Char"/>
    <w:uiPriority w:val="99"/>
    <w:semiHidden/>
    <w:unhideWhenUsed/>
    <w:rsid w:val="000E19A6"/>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0E19A6"/>
    <w:rPr>
      <w:rFonts w:ascii="Times New Roman" w:eastAsia="Times New Roman" w:hAnsi="Times New Roman" w:cs="Times New Roman"/>
      <w:sz w:val="16"/>
      <w:szCs w:val="16"/>
      <w:lang w:eastAsia="cs-CZ"/>
    </w:rPr>
  </w:style>
  <w:style w:type="paragraph" w:customStyle="1" w:styleId="ListParagraph1">
    <w:name w:val="List Paragraph1"/>
    <w:basedOn w:val="Normlny"/>
    <w:qFormat/>
    <w:rsid w:val="000E19A6"/>
    <w:pPr>
      <w:overflowPunct w:val="0"/>
      <w:autoSpaceDE w:val="0"/>
      <w:autoSpaceDN w:val="0"/>
      <w:adjustRightInd w:val="0"/>
      <w:ind w:left="720"/>
      <w:textAlignment w:val="baseline"/>
    </w:pPr>
    <w:rPr>
      <w:sz w:val="20"/>
      <w:szCs w:val="20"/>
      <w:lang w:val="en-GB" w:eastAsia="en-US"/>
    </w:rPr>
  </w:style>
  <w:style w:type="paragraph" w:styleId="Textbubliny">
    <w:name w:val="Balloon Text"/>
    <w:basedOn w:val="Normlny"/>
    <w:link w:val="TextbublinyChar"/>
    <w:uiPriority w:val="99"/>
    <w:semiHidden/>
    <w:unhideWhenUsed/>
    <w:rsid w:val="00BA320E"/>
    <w:rPr>
      <w:rFonts w:ascii="Segoe UI" w:hAnsi="Segoe UI" w:cs="Segoe UI"/>
      <w:sz w:val="18"/>
      <w:szCs w:val="18"/>
    </w:rPr>
  </w:style>
  <w:style w:type="character" w:customStyle="1" w:styleId="TextbublinyChar">
    <w:name w:val="Text bubliny Char"/>
    <w:basedOn w:val="Predvolenpsmoodseku"/>
    <w:link w:val="Textbubliny"/>
    <w:uiPriority w:val="99"/>
    <w:semiHidden/>
    <w:rsid w:val="00BA320E"/>
    <w:rPr>
      <w:rFonts w:ascii="Segoe UI" w:eastAsia="Times New Roman" w:hAnsi="Segoe UI" w:cs="Segoe UI"/>
      <w:sz w:val="18"/>
      <w:szCs w:val="18"/>
      <w:lang w:eastAsia="cs-CZ"/>
    </w:rPr>
  </w:style>
  <w:style w:type="character" w:customStyle="1" w:styleId="Nadpis1Char">
    <w:name w:val="Nadpis 1 Char"/>
    <w:basedOn w:val="Predvolenpsmoodseku"/>
    <w:link w:val="Nadpis1"/>
    <w:rsid w:val="0086764A"/>
    <w:rPr>
      <w:rFonts w:ascii="Times New Roman" w:eastAsia="Times New Roman" w:hAnsi="Times New Roman" w:cs="Times New Roman"/>
      <w:b/>
      <w:sz w:val="24"/>
      <w:szCs w:val="20"/>
      <w:lang w:eastAsia="sk-SK"/>
    </w:rPr>
  </w:style>
  <w:style w:type="table" w:styleId="Mriekatabuky">
    <w:name w:val="Table Grid"/>
    <w:basedOn w:val="Normlnatabuka"/>
    <w:rsid w:val="0086764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C1573"/>
    <w:pPr>
      <w:tabs>
        <w:tab w:val="center" w:pos="4536"/>
        <w:tab w:val="right" w:pos="9072"/>
      </w:tabs>
    </w:pPr>
  </w:style>
  <w:style w:type="character" w:customStyle="1" w:styleId="HlavikaChar">
    <w:name w:val="Hlavička Char"/>
    <w:basedOn w:val="Predvolenpsmoodseku"/>
    <w:link w:val="Hlavika"/>
    <w:uiPriority w:val="99"/>
    <w:rsid w:val="006C157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6C1573"/>
    <w:pPr>
      <w:tabs>
        <w:tab w:val="center" w:pos="4536"/>
        <w:tab w:val="right" w:pos="9072"/>
      </w:tabs>
    </w:pPr>
  </w:style>
  <w:style w:type="character" w:customStyle="1" w:styleId="PtaChar">
    <w:name w:val="Päta Char"/>
    <w:basedOn w:val="Predvolenpsmoodseku"/>
    <w:link w:val="Pta"/>
    <w:uiPriority w:val="99"/>
    <w:rsid w:val="006C157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BD1E0-08DE-48D6-BE38-303A589B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1819</Words>
  <Characters>10369</Characters>
  <Application>Microsoft Office Word</Application>
  <DocSecurity>0</DocSecurity>
  <Lines>86</Lines>
  <Paragraphs>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eustream, a.s.</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Horaničová Silvia</dc:creator>
  <cp:keywords/>
  <dc:description/>
  <cp:lastModifiedBy>Horaničová Silvia</cp:lastModifiedBy>
  <cp:revision>9</cp:revision>
  <cp:lastPrinted>2020-06-09T15:34:00Z</cp:lastPrinted>
  <dcterms:created xsi:type="dcterms:W3CDTF">2020-06-04T13:42:00Z</dcterms:created>
  <dcterms:modified xsi:type="dcterms:W3CDTF">2021-06-14T15:21:00Z</dcterms:modified>
</cp:coreProperties>
</file>